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E698A6" w14:textId="77777777" w:rsidR="00B75B3D" w:rsidRPr="00A50353" w:rsidRDefault="00B75B3D" w:rsidP="00B75B3D">
      <w:pPr>
        <w:jc w:val="right"/>
        <w:rPr>
          <w:rFonts w:eastAsia="Times New Roman"/>
          <w:b/>
          <w:bCs/>
          <w:color w:val="000000"/>
          <w:sz w:val="23"/>
          <w:szCs w:val="23"/>
        </w:rPr>
      </w:pPr>
    </w:p>
    <w:p w14:paraId="5D7EBBC2" w14:textId="77777777" w:rsidR="00B75B3D" w:rsidRPr="00A50353" w:rsidRDefault="00B75B3D" w:rsidP="00B75B3D">
      <w:pPr>
        <w:rPr>
          <w:rFonts w:eastAsia="Times New Roman"/>
          <w:b/>
          <w:bCs/>
          <w:color w:val="000000"/>
          <w:sz w:val="23"/>
          <w:szCs w:val="23"/>
        </w:rPr>
      </w:pPr>
    </w:p>
    <w:p w14:paraId="61F5E56E" w14:textId="77777777" w:rsidR="00B75B3D" w:rsidRPr="00A50353" w:rsidRDefault="00B75B3D" w:rsidP="00B75B3D">
      <w:pPr>
        <w:jc w:val="right"/>
        <w:rPr>
          <w:rFonts w:eastAsia="Times New Roman"/>
          <w:b/>
          <w:bCs/>
          <w:color w:val="000000"/>
          <w:sz w:val="23"/>
          <w:szCs w:val="23"/>
        </w:rPr>
      </w:pPr>
      <w:r w:rsidRPr="00A50353">
        <w:rPr>
          <w:rFonts w:eastAsia="Times New Roman"/>
          <w:b/>
          <w:bCs/>
          <w:color w:val="000000"/>
          <w:sz w:val="23"/>
          <w:szCs w:val="23"/>
        </w:rPr>
        <w:t>Załącznik nr 2 do SIWZ</w:t>
      </w:r>
    </w:p>
    <w:p w14:paraId="316F92A4" w14:textId="77777777" w:rsidR="00B75B3D" w:rsidRPr="00A50353" w:rsidRDefault="00B75B3D" w:rsidP="00B75B3D">
      <w:pPr>
        <w:jc w:val="center"/>
        <w:rPr>
          <w:rFonts w:eastAsia="Times New Roman"/>
          <w:b/>
          <w:bCs/>
          <w:color w:val="000000"/>
          <w:sz w:val="23"/>
          <w:szCs w:val="23"/>
        </w:rPr>
      </w:pPr>
      <w:r w:rsidRPr="00A50353">
        <w:rPr>
          <w:rFonts w:eastAsia="Times New Roman"/>
          <w:b/>
          <w:bCs/>
          <w:color w:val="000000"/>
          <w:sz w:val="23"/>
          <w:szCs w:val="23"/>
        </w:rPr>
        <w:t>FORMULARZ OFERTOWY</w:t>
      </w:r>
    </w:p>
    <w:p w14:paraId="205963B7" w14:textId="77777777" w:rsidR="00B75B3D" w:rsidRPr="00A50353" w:rsidRDefault="00B75B3D" w:rsidP="00B75B3D">
      <w:pPr>
        <w:jc w:val="center"/>
        <w:rPr>
          <w:rFonts w:eastAsia="Times New Roman"/>
          <w:b/>
          <w:bCs/>
          <w:color w:val="000000"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0"/>
        <w:gridCol w:w="5155"/>
      </w:tblGrid>
      <w:tr w:rsidR="00B75B3D" w:rsidRPr="00A01DF8" w14:paraId="788D5AAB" w14:textId="77777777" w:rsidTr="00E768CA">
        <w:tc>
          <w:tcPr>
            <w:tcW w:w="4077" w:type="dxa"/>
            <w:shd w:val="clear" w:color="auto" w:fill="F2F2F2"/>
            <w:vAlign w:val="center"/>
          </w:tcPr>
          <w:p w14:paraId="2053178F" w14:textId="77777777" w:rsidR="00B75B3D" w:rsidRPr="00A01DF8" w:rsidRDefault="00B75B3D" w:rsidP="00E768CA">
            <w:pPr>
              <w:rPr>
                <w:b/>
                <w:color w:val="000000"/>
                <w:sz w:val="20"/>
                <w:szCs w:val="20"/>
              </w:rPr>
            </w:pPr>
            <w:r w:rsidRPr="00A01DF8">
              <w:rPr>
                <w:b/>
                <w:color w:val="000000"/>
                <w:sz w:val="20"/>
                <w:szCs w:val="20"/>
              </w:rPr>
              <w:t>Informacje dotyczące wykonawcy</w:t>
            </w:r>
          </w:p>
          <w:p w14:paraId="2EBB85A4" w14:textId="77777777" w:rsidR="00B75B3D" w:rsidRPr="00A01DF8" w:rsidRDefault="00B75B3D" w:rsidP="00E768CA">
            <w:pPr>
              <w:rPr>
                <w:i/>
                <w:color w:val="000000"/>
                <w:sz w:val="20"/>
                <w:szCs w:val="20"/>
              </w:rPr>
            </w:pPr>
            <w:r w:rsidRPr="00A01DF8">
              <w:rPr>
                <w:i/>
                <w:color w:val="000000"/>
                <w:sz w:val="20"/>
                <w:szCs w:val="20"/>
              </w:rPr>
              <w:t>(Identyfikacja wykonawcy):</w:t>
            </w:r>
          </w:p>
          <w:p w14:paraId="6B02C35C" w14:textId="77777777" w:rsidR="00B75B3D" w:rsidRPr="00A01DF8" w:rsidRDefault="00B75B3D" w:rsidP="00E768CA">
            <w:pPr>
              <w:tabs>
                <w:tab w:val="left" w:leader="dot" w:pos="9072"/>
              </w:tabs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212" w:type="dxa"/>
            <w:shd w:val="clear" w:color="auto" w:fill="F2F2F2"/>
          </w:tcPr>
          <w:p w14:paraId="640D9801" w14:textId="77777777" w:rsidR="00B75B3D" w:rsidRPr="00A01DF8" w:rsidRDefault="00B75B3D" w:rsidP="00E768CA">
            <w:pPr>
              <w:spacing w:before="120" w:after="120"/>
              <w:rPr>
                <w:b/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b/>
                <w:color w:val="000000"/>
                <w:sz w:val="20"/>
                <w:szCs w:val="20"/>
                <w:lang w:eastAsia="en-GB"/>
              </w:rPr>
              <w:t>Odpowiedź:</w:t>
            </w:r>
            <w:r w:rsidRPr="00A01DF8">
              <w:rPr>
                <w:b/>
                <w:color w:val="000000"/>
                <w:sz w:val="20"/>
                <w:szCs w:val="20"/>
                <w:lang w:eastAsia="en-GB"/>
              </w:rPr>
              <w:br/>
            </w:r>
            <w:r w:rsidRPr="00A01DF8">
              <w:rPr>
                <w:i/>
                <w:color w:val="000000"/>
                <w:sz w:val="20"/>
                <w:szCs w:val="20"/>
                <w:lang w:eastAsia="en-GB"/>
              </w:rPr>
              <w:t>(wypełnia wykonawca)</w:t>
            </w:r>
          </w:p>
        </w:tc>
      </w:tr>
      <w:tr w:rsidR="00B75B3D" w:rsidRPr="00A01DF8" w14:paraId="234BEEAC" w14:textId="77777777" w:rsidTr="00E768CA">
        <w:tc>
          <w:tcPr>
            <w:tcW w:w="4077" w:type="dxa"/>
            <w:shd w:val="clear" w:color="auto" w:fill="auto"/>
          </w:tcPr>
          <w:p w14:paraId="5886578E" w14:textId="40719001" w:rsidR="00B75B3D" w:rsidRPr="00A01DF8" w:rsidRDefault="00B75B3D" w:rsidP="00A01DF8">
            <w:pPr>
              <w:spacing w:before="120" w:after="120"/>
              <w:ind w:left="850" w:hanging="850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color w:val="000000"/>
                <w:sz w:val="20"/>
                <w:szCs w:val="20"/>
                <w:lang w:eastAsia="en-GB"/>
              </w:rPr>
              <w:t>Nazwa i adres pocztowy wykonawcy</w:t>
            </w:r>
            <w:r w:rsidRPr="00A01DF8">
              <w:rPr>
                <w:color w:val="000000"/>
                <w:sz w:val="20"/>
                <w:szCs w:val="20"/>
                <w:vertAlign w:val="superscript"/>
                <w:lang w:eastAsia="en-GB"/>
              </w:rPr>
              <w:footnoteReference w:id="1"/>
            </w:r>
            <w:r w:rsidRPr="00A01DF8">
              <w:rPr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5212" w:type="dxa"/>
            <w:shd w:val="clear" w:color="auto" w:fill="auto"/>
          </w:tcPr>
          <w:p w14:paraId="34D9D1A1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eastAsia="en-GB"/>
              </w:rPr>
            </w:pPr>
          </w:p>
        </w:tc>
      </w:tr>
      <w:tr w:rsidR="00B75B3D" w:rsidRPr="00A01DF8" w14:paraId="0EC06A9B" w14:textId="77777777" w:rsidTr="00E768CA">
        <w:trPr>
          <w:trHeight w:val="726"/>
        </w:trPr>
        <w:tc>
          <w:tcPr>
            <w:tcW w:w="4077" w:type="dxa"/>
            <w:shd w:val="clear" w:color="auto" w:fill="auto"/>
          </w:tcPr>
          <w:p w14:paraId="33100684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color w:val="000000"/>
                <w:sz w:val="20"/>
                <w:szCs w:val="20"/>
                <w:lang w:eastAsia="en-GB"/>
              </w:rPr>
              <w:t>Numer NIP:</w:t>
            </w:r>
          </w:p>
          <w:p w14:paraId="08D6BB1E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color w:val="000000"/>
                <w:sz w:val="20"/>
                <w:szCs w:val="20"/>
                <w:lang w:eastAsia="en-GB"/>
              </w:rPr>
              <w:t>Numer REGON:</w:t>
            </w:r>
            <w:r w:rsidRPr="00A01DF8">
              <w:rPr>
                <w:color w:val="000000"/>
                <w:sz w:val="20"/>
                <w:szCs w:val="20"/>
                <w:vertAlign w:val="superscript"/>
                <w:lang w:eastAsia="en-GB"/>
              </w:rPr>
              <w:footnoteReference w:id="2"/>
            </w:r>
          </w:p>
        </w:tc>
        <w:tc>
          <w:tcPr>
            <w:tcW w:w="5212" w:type="dxa"/>
            <w:shd w:val="clear" w:color="auto" w:fill="auto"/>
          </w:tcPr>
          <w:p w14:paraId="30D5141D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color w:val="000000"/>
                <w:sz w:val="20"/>
                <w:szCs w:val="20"/>
                <w:lang w:eastAsia="en-GB"/>
              </w:rPr>
              <w:t xml:space="preserve">[……] </w:t>
            </w:r>
          </w:p>
          <w:p w14:paraId="7971686F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B75B3D" w:rsidRPr="00A01DF8" w14:paraId="77087A36" w14:textId="77777777" w:rsidTr="00E768CA">
        <w:trPr>
          <w:trHeight w:val="1647"/>
        </w:trPr>
        <w:tc>
          <w:tcPr>
            <w:tcW w:w="4077" w:type="dxa"/>
            <w:shd w:val="clear" w:color="auto" w:fill="auto"/>
          </w:tcPr>
          <w:p w14:paraId="06C66E97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</w:rPr>
            </w:pPr>
            <w:r w:rsidRPr="00A01DF8">
              <w:rPr>
                <w:color w:val="000000"/>
                <w:sz w:val="20"/>
                <w:szCs w:val="20"/>
              </w:rPr>
              <w:t xml:space="preserve">Dane teleadresowe wykonawcy: </w:t>
            </w:r>
          </w:p>
          <w:p w14:paraId="058D45C4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</w:rPr>
            </w:pPr>
            <w:r w:rsidRPr="00A01DF8">
              <w:rPr>
                <w:color w:val="000000"/>
                <w:sz w:val="20"/>
                <w:szCs w:val="20"/>
              </w:rPr>
              <w:t>Adres pocztowy:</w:t>
            </w:r>
          </w:p>
          <w:p w14:paraId="17BA1871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val="de-DE" w:eastAsia="en-GB"/>
              </w:rPr>
            </w:pPr>
            <w:r w:rsidRPr="00A01DF8">
              <w:rPr>
                <w:color w:val="000000"/>
                <w:sz w:val="20"/>
                <w:szCs w:val="20"/>
                <w:lang w:val="de-DE" w:eastAsia="en-GB"/>
              </w:rPr>
              <w:t>Telefon:</w:t>
            </w:r>
          </w:p>
          <w:p w14:paraId="59486F48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val="de-DE" w:eastAsia="en-GB"/>
              </w:rPr>
            </w:pPr>
            <w:proofErr w:type="spellStart"/>
            <w:r w:rsidRPr="00A01DF8">
              <w:rPr>
                <w:color w:val="000000"/>
                <w:sz w:val="20"/>
                <w:szCs w:val="20"/>
                <w:lang w:val="de-DE" w:eastAsia="en-GB"/>
              </w:rPr>
              <w:t>Faks</w:t>
            </w:r>
            <w:proofErr w:type="spellEnd"/>
            <w:r w:rsidRPr="00A01DF8">
              <w:rPr>
                <w:color w:val="000000"/>
                <w:sz w:val="20"/>
                <w:szCs w:val="20"/>
                <w:lang w:val="de-DE" w:eastAsia="en-GB"/>
              </w:rPr>
              <w:t>:</w:t>
            </w:r>
          </w:p>
          <w:p w14:paraId="4AE1FAE4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val="de-DE" w:eastAsia="en-GB"/>
              </w:rPr>
            </w:pPr>
            <w:proofErr w:type="spellStart"/>
            <w:r w:rsidRPr="00A01DF8">
              <w:rPr>
                <w:color w:val="000000"/>
                <w:sz w:val="20"/>
                <w:szCs w:val="20"/>
                <w:lang w:val="de-DE" w:eastAsia="en-GB"/>
              </w:rPr>
              <w:t>Adres</w:t>
            </w:r>
            <w:proofErr w:type="spellEnd"/>
            <w:r w:rsidRPr="00A01DF8">
              <w:rPr>
                <w:color w:val="000000"/>
                <w:sz w:val="20"/>
                <w:szCs w:val="20"/>
                <w:lang w:val="de-DE" w:eastAsia="en-GB"/>
              </w:rPr>
              <w:t xml:space="preserve"> </w:t>
            </w:r>
            <w:proofErr w:type="spellStart"/>
            <w:r w:rsidRPr="00A01DF8">
              <w:rPr>
                <w:color w:val="000000"/>
                <w:sz w:val="20"/>
                <w:szCs w:val="20"/>
                <w:lang w:val="de-DE" w:eastAsia="en-GB"/>
              </w:rPr>
              <w:t>e-mail</w:t>
            </w:r>
            <w:proofErr w:type="spellEnd"/>
            <w:r w:rsidRPr="00A01DF8">
              <w:rPr>
                <w:color w:val="000000"/>
                <w:sz w:val="20"/>
                <w:szCs w:val="20"/>
                <w:lang w:val="de-DE" w:eastAsia="en-GB"/>
              </w:rPr>
              <w:t>:</w:t>
            </w:r>
          </w:p>
        </w:tc>
        <w:tc>
          <w:tcPr>
            <w:tcW w:w="5212" w:type="dxa"/>
            <w:shd w:val="clear" w:color="auto" w:fill="auto"/>
          </w:tcPr>
          <w:p w14:paraId="5A62DF95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color w:val="000000"/>
                <w:sz w:val="20"/>
                <w:szCs w:val="20"/>
                <w:lang w:val="de-DE" w:eastAsia="en-GB"/>
              </w:rPr>
              <w:br/>
            </w:r>
            <w:r w:rsidRPr="00A01DF8">
              <w:rPr>
                <w:color w:val="000000"/>
                <w:sz w:val="20"/>
                <w:szCs w:val="20"/>
                <w:lang w:eastAsia="en-GB"/>
              </w:rPr>
              <w:t>[……]</w:t>
            </w:r>
          </w:p>
          <w:p w14:paraId="1E284068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color w:val="000000"/>
                <w:sz w:val="20"/>
                <w:szCs w:val="20"/>
                <w:lang w:eastAsia="en-GB"/>
              </w:rPr>
              <w:t xml:space="preserve">[……] </w:t>
            </w:r>
          </w:p>
          <w:p w14:paraId="093B9121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color w:val="000000"/>
                <w:sz w:val="20"/>
                <w:szCs w:val="20"/>
                <w:lang w:eastAsia="en-GB"/>
              </w:rPr>
              <w:t xml:space="preserve">[……] </w:t>
            </w:r>
          </w:p>
          <w:p w14:paraId="4D3B4D12" w14:textId="77777777" w:rsidR="00B75B3D" w:rsidRPr="00A01DF8" w:rsidRDefault="00B75B3D" w:rsidP="00E768CA">
            <w:pPr>
              <w:spacing w:before="120" w:after="120"/>
              <w:jc w:val="both"/>
              <w:rPr>
                <w:b/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B75B3D" w:rsidRPr="00A01DF8" w14:paraId="7AE80AF2" w14:textId="77777777" w:rsidTr="00E768C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55F2F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color w:val="000000"/>
                <w:sz w:val="20"/>
                <w:szCs w:val="20"/>
                <w:lang w:eastAsia="en-GB"/>
              </w:rPr>
              <w:t>Czy wykonawca jest: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14166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color w:val="000000"/>
                <w:sz w:val="20"/>
                <w:szCs w:val="20"/>
                <w:lang w:eastAsia="en-GB"/>
              </w:rPr>
              <w:t xml:space="preserve">mikroprzedsiębiorstwem [   ] Tak [   ] Nie </w:t>
            </w:r>
          </w:p>
          <w:p w14:paraId="6116D027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color w:val="000000"/>
                <w:sz w:val="20"/>
                <w:szCs w:val="20"/>
                <w:lang w:eastAsia="en-GB"/>
              </w:rPr>
              <w:t>małym przedsiębiorstwem [   ] Tak [   ] Nie</w:t>
            </w:r>
          </w:p>
          <w:p w14:paraId="433C49CD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color w:val="000000"/>
                <w:sz w:val="20"/>
                <w:szCs w:val="20"/>
                <w:lang w:eastAsia="en-GB"/>
              </w:rPr>
              <w:t>średnim przedsiębiorstwem</w:t>
            </w:r>
            <w:r w:rsidRPr="00A01DF8">
              <w:rPr>
                <w:color w:val="000000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A01DF8">
              <w:rPr>
                <w:color w:val="000000"/>
                <w:sz w:val="20"/>
                <w:szCs w:val="20"/>
                <w:lang w:eastAsia="en-GB"/>
              </w:rPr>
              <w:t>[   ] Tak [   ] Nie</w:t>
            </w:r>
            <w:r w:rsidRPr="00A01DF8">
              <w:rPr>
                <w:color w:val="000000"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</w:tr>
      <w:tr w:rsidR="00B75B3D" w:rsidRPr="00A01DF8" w14:paraId="483FAF14" w14:textId="77777777" w:rsidTr="00E768CA">
        <w:trPr>
          <w:trHeight w:val="1716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8DF13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color w:val="000000"/>
                <w:sz w:val="20"/>
                <w:szCs w:val="20"/>
                <w:lang w:eastAsia="en-GB"/>
              </w:rPr>
              <w:t>Dane osoby upoważnionej do reprezentowania wykonawcy w postępowaniu:</w:t>
            </w:r>
          </w:p>
          <w:p w14:paraId="1092AACE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color w:val="000000"/>
                <w:sz w:val="20"/>
                <w:szCs w:val="20"/>
                <w:lang w:eastAsia="en-GB"/>
              </w:rPr>
              <w:t>Imię i nazwisko:</w:t>
            </w:r>
          </w:p>
          <w:p w14:paraId="65AF5E93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color w:val="000000"/>
                <w:sz w:val="20"/>
                <w:szCs w:val="20"/>
                <w:lang w:eastAsia="en-GB"/>
              </w:rPr>
              <w:t>Stanowisko:</w:t>
            </w:r>
          </w:p>
          <w:p w14:paraId="13CC2105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color w:val="000000"/>
                <w:sz w:val="20"/>
                <w:szCs w:val="20"/>
                <w:lang w:eastAsia="en-GB"/>
              </w:rPr>
              <w:t>Podstawa umocowania:</w:t>
            </w:r>
          </w:p>
          <w:p w14:paraId="191B7AB6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sz w:val="20"/>
                <w:szCs w:val="20"/>
              </w:rPr>
              <w:t>Wzór podpisu</w:t>
            </w:r>
            <w:r w:rsidRPr="00A01DF8">
              <w:rPr>
                <w:sz w:val="20"/>
                <w:szCs w:val="20"/>
                <w:vertAlign w:val="superscript"/>
              </w:rPr>
              <w:footnoteReference w:id="4"/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F4CF1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color w:val="000000"/>
                <w:sz w:val="20"/>
                <w:szCs w:val="20"/>
                <w:lang w:eastAsia="en-GB"/>
              </w:rPr>
              <w:br/>
            </w:r>
          </w:p>
          <w:p w14:paraId="6D77958F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color w:val="000000"/>
                <w:sz w:val="20"/>
                <w:szCs w:val="20"/>
                <w:lang w:eastAsia="en-GB"/>
              </w:rPr>
              <w:t xml:space="preserve">[……] </w:t>
            </w:r>
          </w:p>
          <w:p w14:paraId="1FB19140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color w:val="000000"/>
                <w:sz w:val="20"/>
                <w:szCs w:val="20"/>
                <w:lang w:eastAsia="en-GB"/>
              </w:rPr>
              <w:t xml:space="preserve">[……] </w:t>
            </w:r>
          </w:p>
          <w:p w14:paraId="7A1E194A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color w:val="000000"/>
                <w:sz w:val="20"/>
                <w:szCs w:val="20"/>
                <w:lang w:eastAsia="en-GB"/>
              </w:rPr>
              <w:t>[……]</w:t>
            </w:r>
          </w:p>
          <w:p w14:paraId="6FBD324D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B75B3D" w:rsidRPr="00A01DF8" w14:paraId="3EDD9C1E" w14:textId="77777777" w:rsidTr="00E768C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C7CE3" w14:textId="77777777" w:rsidR="00B75B3D" w:rsidRPr="00A01DF8" w:rsidRDefault="00B75B3D" w:rsidP="00E768CA">
            <w:pPr>
              <w:tabs>
                <w:tab w:val="center" w:pos="4536"/>
                <w:tab w:val="right" w:pos="9072"/>
              </w:tabs>
              <w:jc w:val="both"/>
              <w:rPr>
                <w:color w:val="000000"/>
                <w:sz w:val="20"/>
                <w:szCs w:val="20"/>
              </w:rPr>
            </w:pPr>
            <w:r w:rsidRPr="00A01DF8">
              <w:rPr>
                <w:color w:val="000000"/>
                <w:sz w:val="20"/>
                <w:szCs w:val="20"/>
              </w:rPr>
              <w:t>Czy dokumentacje, z której wynika sposób reprezentacji wykonawcy (np. organ uprawniony do reprezentacji podmiotu) można uzyskać za pomocą bezpłatnych i ogólnodostępnych baz danych</w:t>
            </w:r>
            <w:r w:rsidRPr="00A01DF8">
              <w:rPr>
                <w:color w:val="000000"/>
                <w:sz w:val="20"/>
                <w:szCs w:val="20"/>
                <w:vertAlign w:val="superscript"/>
              </w:rPr>
              <w:footnoteReference w:id="5"/>
            </w:r>
            <w:r w:rsidRPr="00A01DF8">
              <w:rPr>
                <w:color w:val="000000"/>
                <w:sz w:val="20"/>
                <w:szCs w:val="20"/>
              </w:rPr>
              <w:t xml:space="preserve">: </w:t>
            </w:r>
          </w:p>
          <w:p w14:paraId="1BBFFC84" w14:textId="77777777" w:rsidR="00B75B3D" w:rsidRPr="00A01DF8" w:rsidRDefault="00B75B3D" w:rsidP="00E768CA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  <w:sz w:val="20"/>
                <w:szCs w:val="20"/>
              </w:rPr>
            </w:pPr>
          </w:p>
          <w:p w14:paraId="2F470495" w14:textId="77777777" w:rsidR="00B75B3D" w:rsidRPr="00A01DF8" w:rsidRDefault="00B75B3D" w:rsidP="00E768CA">
            <w:pPr>
              <w:tabs>
                <w:tab w:val="center" w:pos="4536"/>
                <w:tab w:val="right" w:pos="9072"/>
              </w:tabs>
              <w:jc w:val="both"/>
              <w:rPr>
                <w:color w:val="000000"/>
                <w:sz w:val="20"/>
                <w:szCs w:val="20"/>
              </w:rPr>
            </w:pPr>
          </w:p>
          <w:p w14:paraId="52879D8C" w14:textId="77777777" w:rsidR="00B75B3D" w:rsidRPr="00A01DF8" w:rsidRDefault="00B75B3D" w:rsidP="00E768CA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A01DF8">
              <w:rPr>
                <w:color w:val="000000"/>
                <w:sz w:val="20"/>
                <w:szCs w:val="20"/>
              </w:rPr>
              <w:br/>
              <w:t>Jeżeli powyższe dane są dostępne w formie elektronicznej, proszę wskazać dane niezbędne do ich pobrania:</w:t>
            </w:r>
          </w:p>
          <w:p w14:paraId="37B3E066" w14:textId="77777777" w:rsidR="00B75B3D" w:rsidRPr="00A01DF8" w:rsidRDefault="00B75B3D" w:rsidP="00E768CA">
            <w:pPr>
              <w:spacing w:before="120" w:after="120"/>
              <w:jc w:val="both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4690C" w14:textId="77777777" w:rsidR="00B75B3D" w:rsidRPr="00A01DF8" w:rsidRDefault="00B75B3D" w:rsidP="00E768CA">
            <w:pPr>
              <w:spacing w:before="120" w:after="120"/>
              <w:rPr>
                <w:color w:val="000000"/>
                <w:sz w:val="18"/>
                <w:szCs w:val="18"/>
                <w:lang w:eastAsia="en-GB"/>
              </w:rPr>
            </w:pPr>
            <w:r w:rsidRPr="00A01DF8">
              <w:rPr>
                <w:color w:val="000000"/>
                <w:sz w:val="18"/>
                <w:szCs w:val="18"/>
                <w:lang w:eastAsia="en-GB"/>
              </w:rPr>
              <w:t>[  ] Tak, można uzyskać za pomocą bezpłatnych i ogólnodostępnych baz danych:</w:t>
            </w:r>
            <w:r w:rsidRPr="00A01DF8">
              <w:rPr>
                <w:color w:val="000000"/>
                <w:sz w:val="18"/>
                <w:szCs w:val="18"/>
                <w:lang w:eastAsia="en-GB"/>
              </w:rPr>
              <w:br/>
            </w:r>
            <w:r w:rsidRPr="00A01DF8">
              <w:rPr>
                <w:color w:val="000000"/>
                <w:sz w:val="18"/>
                <w:szCs w:val="18"/>
              </w:rPr>
              <w:t>W przypadku wyrażenia zgody dokumenty te pobrać można pod adresami:</w:t>
            </w:r>
            <w:r w:rsidRPr="00A01DF8">
              <w:rPr>
                <w:color w:val="000000"/>
                <w:sz w:val="18"/>
                <w:szCs w:val="18"/>
                <w:lang w:eastAsia="en-GB"/>
              </w:rPr>
              <w:br/>
            </w:r>
            <w:hyperlink r:id="rId9" w:history="1">
              <w:r w:rsidRPr="00A01DF8">
                <w:rPr>
                  <w:color w:val="000000"/>
                  <w:sz w:val="18"/>
                  <w:szCs w:val="18"/>
                </w:rPr>
                <w:t>https://prod.ceidg.gov.pl</w:t>
              </w:r>
            </w:hyperlink>
            <w:r w:rsidRPr="00A01DF8">
              <w:rPr>
                <w:color w:val="000000"/>
                <w:sz w:val="18"/>
                <w:szCs w:val="18"/>
              </w:rPr>
              <w:t>;</w:t>
            </w:r>
            <w:r w:rsidRPr="00A01DF8">
              <w:rPr>
                <w:color w:val="000000"/>
                <w:sz w:val="18"/>
                <w:szCs w:val="18"/>
                <w:lang w:eastAsia="en-GB"/>
              </w:rPr>
              <w:br/>
            </w:r>
            <w:r w:rsidRPr="00A01DF8">
              <w:rPr>
                <w:color w:val="000000"/>
                <w:sz w:val="18"/>
                <w:szCs w:val="18"/>
              </w:rPr>
              <w:t>https://ems.ms.gov.pl;</w:t>
            </w:r>
          </w:p>
          <w:p w14:paraId="462EA97B" w14:textId="77777777" w:rsidR="00B75B3D" w:rsidRPr="00A01DF8" w:rsidRDefault="00B75B3D" w:rsidP="00E768CA">
            <w:pPr>
              <w:jc w:val="both"/>
              <w:rPr>
                <w:color w:val="000000"/>
                <w:sz w:val="18"/>
                <w:szCs w:val="18"/>
              </w:rPr>
            </w:pPr>
            <w:r w:rsidRPr="00A01DF8">
              <w:rPr>
                <w:color w:val="000000"/>
                <w:sz w:val="18"/>
                <w:szCs w:val="18"/>
              </w:rPr>
              <w:t>W przypadku gdy dokumenty te dostępne są pod innymi adresami niż powyżej podać należy np. adres internetowy, wydający urząd lub organ, dokładne dane referencyjne dokumentacji, identyfikator wydruku: …………………………………………………</w:t>
            </w:r>
          </w:p>
          <w:p w14:paraId="0728AF66" w14:textId="3DAC4809" w:rsidR="00B75B3D" w:rsidRPr="00A01DF8" w:rsidRDefault="00B75B3D" w:rsidP="00E768CA">
            <w:pPr>
              <w:spacing w:before="120" w:after="120"/>
              <w:rPr>
                <w:color w:val="000000"/>
                <w:sz w:val="20"/>
                <w:szCs w:val="20"/>
                <w:lang w:eastAsia="en-GB"/>
              </w:rPr>
            </w:pPr>
            <w:r w:rsidRPr="00A01DF8">
              <w:rPr>
                <w:color w:val="000000"/>
                <w:sz w:val="20"/>
                <w:szCs w:val="20"/>
                <w:lang w:eastAsia="en-GB"/>
              </w:rPr>
              <w:t xml:space="preserve"> [  ]</w:t>
            </w:r>
            <w:r w:rsidR="00A01DF8">
              <w:rPr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A01DF8">
              <w:rPr>
                <w:color w:val="000000"/>
                <w:sz w:val="20"/>
                <w:szCs w:val="20"/>
                <w:lang w:eastAsia="en-GB"/>
              </w:rPr>
              <w:t>Nie</w:t>
            </w:r>
          </w:p>
        </w:tc>
      </w:tr>
    </w:tbl>
    <w:p w14:paraId="56BB105A" w14:textId="77777777" w:rsidR="00B75B3D" w:rsidRPr="00A01DF8" w:rsidRDefault="00B75B3D" w:rsidP="00A01DF8">
      <w:pPr>
        <w:tabs>
          <w:tab w:val="left" w:leader="dot" w:pos="9072"/>
        </w:tabs>
        <w:spacing w:before="20" w:after="20" w:line="276" w:lineRule="auto"/>
        <w:jc w:val="both"/>
        <w:rPr>
          <w:rFonts w:eastAsia="Times New Roman"/>
          <w:color w:val="000000"/>
          <w:sz w:val="22"/>
          <w:szCs w:val="22"/>
        </w:rPr>
      </w:pPr>
    </w:p>
    <w:p w14:paraId="616F2449" w14:textId="5843565C" w:rsidR="00B75B3D" w:rsidRDefault="00B75B3D" w:rsidP="00A01DF8">
      <w:pPr>
        <w:tabs>
          <w:tab w:val="left" w:leader="dot" w:pos="9072"/>
        </w:tabs>
        <w:spacing w:line="276" w:lineRule="auto"/>
        <w:jc w:val="both"/>
        <w:rPr>
          <w:color w:val="000000"/>
          <w:sz w:val="22"/>
          <w:szCs w:val="22"/>
        </w:rPr>
      </w:pPr>
      <w:r w:rsidRPr="00A01DF8">
        <w:rPr>
          <w:rFonts w:eastAsia="Times New Roman"/>
          <w:color w:val="000000"/>
          <w:sz w:val="22"/>
          <w:szCs w:val="22"/>
        </w:rPr>
        <w:t>W odpowiedzi na ogłoszenie o zamówieniu prowadzonym w trybie przetargu nieograniczonego</w:t>
      </w:r>
      <w:r w:rsidRPr="00A01DF8">
        <w:rPr>
          <w:color w:val="000000"/>
          <w:sz w:val="22"/>
          <w:szCs w:val="22"/>
        </w:rPr>
        <w:t xml:space="preserve"> pn. </w:t>
      </w:r>
      <w:r w:rsidR="00734752">
        <w:rPr>
          <w:color w:val="000000"/>
          <w:sz w:val="22"/>
          <w:szCs w:val="22"/>
        </w:rPr>
        <w:t>„</w:t>
      </w:r>
      <w:r w:rsidR="00734752" w:rsidRPr="00734752">
        <w:rPr>
          <w:rFonts w:eastAsia="Times New Roman"/>
          <w:b/>
          <w:bCs/>
          <w:color w:val="000000"/>
          <w:sz w:val="20"/>
          <w:szCs w:val="20"/>
          <w:lang w:eastAsia="de-DE"/>
        </w:rPr>
        <w:t>PRZEBUDOWA NA FONTANNĘ ZBIORNIKA PRZECIWPOŻAROWEGO</w:t>
      </w:r>
      <w:r w:rsidR="00734752">
        <w:rPr>
          <w:rFonts w:eastAsia="Times New Roman"/>
          <w:b/>
          <w:bCs/>
          <w:color w:val="000000"/>
          <w:sz w:val="20"/>
          <w:szCs w:val="20"/>
          <w:lang w:eastAsia="de-DE"/>
        </w:rPr>
        <w:t xml:space="preserve"> </w:t>
      </w:r>
      <w:r w:rsidR="00734752" w:rsidRPr="00734752">
        <w:rPr>
          <w:rFonts w:eastAsia="Times New Roman"/>
          <w:b/>
          <w:bCs/>
          <w:color w:val="000000"/>
          <w:sz w:val="20"/>
          <w:szCs w:val="20"/>
          <w:lang w:eastAsia="de-DE"/>
        </w:rPr>
        <w:t>PRZY UL. NIEMIERZYŃSKIEJ W SZCZECINIE</w:t>
      </w:r>
      <w:r w:rsidR="00734752">
        <w:rPr>
          <w:rFonts w:eastAsia="Times New Roman"/>
          <w:b/>
          <w:bCs/>
          <w:color w:val="000000"/>
          <w:sz w:val="20"/>
          <w:szCs w:val="20"/>
          <w:lang w:eastAsia="de-DE"/>
        </w:rPr>
        <w:t>”</w:t>
      </w:r>
      <w:r w:rsidR="00734752" w:rsidRPr="00A01DF8">
        <w:rPr>
          <w:color w:val="000000"/>
          <w:sz w:val="22"/>
          <w:szCs w:val="22"/>
        </w:rPr>
        <w:t xml:space="preserve"> </w:t>
      </w:r>
      <w:r w:rsidR="00734752">
        <w:rPr>
          <w:color w:val="000000"/>
          <w:sz w:val="22"/>
          <w:szCs w:val="22"/>
        </w:rPr>
        <w:t xml:space="preserve"> </w:t>
      </w:r>
      <w:r w:rsidRPr="00A01DF8">
        <w:rPr>
          <w:color w:val="000000"/>
          <w:sz w:val="22"/>
          <w:szCs w:val="22"/>
        </w:rPr>
        <w:t>niniejszym:</w:t>
      </w:r>
    </w:p>
    <w:p w14:paraId="1DC5A374" w14:textId="77777777" w:rsidR="00A01DF8" w:rsidRPr="00A01DF8" w:rsidRDefault="00A01DF8" w:rsidP="00A01DF8">
      <w:pPr>
        <w:tabs>
          <w:tab w:val="left" w:leader="dot" w:pos="9072"/>
        </w:tabs>
        <w:spacing w:line="276" w:lineRule="auto"/>
        <w:jc w:val="both"/>
        <w:rPr>
          <w:color w:val="000000"/>
          <w:sz w:val="22"/>
          <w:szCs w:val="22"/>
        </w:rPr>
      </w:pPr>
    </w:p>
    <w:p w14:paraId="7FCFEB51" w14:textId="77777777" w:rsidR="00B75B3D" w:rsidRPr="00A01DF8" w:rsidRDefault="00B75B3D" w:rsidP="00712C45">
      <w:pPr>
        <w:numPr>
          <w:ilvl w:val="0"/>
          <w:numId w:val="76"/>
        </w:numPr>
        <w:tabs>
          <w:tab w:val="left" w:pos="600"/>
        </w:tabs>
        <w:autoSpaceDE w:val="0"/>
        <w:autoSpaceDN w:val="0"/>
        <w:spacing w:line="276" w:lineRule="auto"/>
        <w:jc w:val="both"/>
        <w:rPr>
          <w:color w:val="000000"/>
          <w:sz w:val="22"/>
          <w:szCs w:val="22"/>
        </w:rPr>
      </w:pPr>
      <w:r w:rsidRPr="00A01DF8">
        <w:rPr>
          <w:b/>
          <w:color w:val="000000"/>
          <w:sz w:val="22"/>
          <w:szCs w:val="22"/>
        </w:rPr>
        <w:t>SKŁADAMY</w:t>
      </w:r>
      <w:r w:rsidRPr="00A01DF8">
        <w:rPr>
          <w:color w:val="000000"/>
          <w:sz w:val="22"/>
          <w:szCs w:val="22"/>
        </w:rPr>
        <w:t xml:space="preserve"> ofertę na wykonanie przedmiotu zamówienia zgodnie ze Specyfikacją Istotnych Warunków Zamówienia.</w:t>
      </w:r>
    </w:p>
    <w:p w14:paraId="66838AB8" w14:textId="77777777" w:rsidR="00B75B3D" w:rsidRPr="00A01DF8" w:rsidRDefault="00B75B3D" w:rsidP="00712C45">
      <w:pPr>
        <w:numPr>
          <w:ilvl w:val="0"/>
          <w:numId w:val="76"/>
        </w:numPr>
        <w:tabs>
          <w:tab w:val="left" w:pos="600"/>
        </w:tabs>
        <w:autoSpaceDE w:val="0"/>
        <w:autoSpaceDN w:val="0"/>
        <w:spacing w:line="276" w:lineRule="auto"/>
        <w:jc w:val="both"/>
        <w:rPr>
          <w:color w:val="000000"/>
          <w:sz w:val="22"/>
          <w:szCs w:val="22"/>
        </w:rPr>
      </w:pPr>
      <w:r w:rsidRPr="00A01DF8">
        <w:rPr>
          <w:b/>
          <w:color w:val="000000"/>
          <w:sz w:val="22"/>
          <w:szCs w:val="22"/>
        </w:rPr>
        <w:t>OŚWIADCZAMY,</w:t>
      </w:r>
      <w:r w:rsidRPr="00A01DF8">
        <w:rPr>
          <w:color w:val="000000"/>
          <w:sz w:val="22"/>
          <w:szCs w:val="22"/>
        </w:rPr>
        <w:t xml:space="preserve"> że zapoznaliśmy się ze Specyfikacją Istotnych Warunków Zamówienia i uznajemy się za związanych określonymi w niej postanowieniami i zasadami postępowania.</w:t>
      </w:r>
    </w:p>
    <w:p w14:paraId="5F6D9E44" w14:textId="77777777" w:rsidR="00B75B3D" w:rsidRPr="00A01DF8" w:rsidRDefault="00B75B3D" w:rsidP="00712C45">
      <w:pPr>
        <w:numPr>
          <w:ilvl w:val="0"/>
          <w:numId w:val="76"/>
        </w:numPr>
        <w:tabs>
          <w:tab w:val="left" w:pos="600"/>
        </w:tabs>
        <w:autoSpaceDE w:val="0"/>
        <w:autoSpaceDN w:val="0"/>
        <w:spacing w:line="276" w:lineRule="auto"/>
        <w:jc w:val="both"/>
        <w:rPr>
          <w:color w:val="000000"/>
          <w:sz w:val="22"/>
          <w:szCs w:val="22"/>
        </w:rPr>
      </w:pPr>
      <w:r w:rsidRPr="00A01DF8">
        <w:rPr>
          <w:b/>
          <w:color w:val="000000"/>
          <w:sz w:val="22"/>
          <w:szCs w:val="22"/>
        </w:rPr>
        <w:t>OFERUJEMY</w:t>
      </w:r>
      <w:r w:rsidRPr="00A01DF8">
        <w:rPr>
          <w:color w:val="000000"/>
          <w:sz w:val="22"/>
          <w:szCs w:val="22"/>
        </w:rPr>
        <w:t xml:space="preserve"> wykonanie przedmiotu zamówienia za cenę brutto (wynagrodzenie ryczałtowe) ……………………………….………zł, w tym VAT w wysokości …..….%.</w:t>
      </w:r>
    </w:p>
    <w:p w14:paraId="0B5D865A" w14:textId="4B8C76B8" w:rsidR="00B75B3D" w:rsidRDefault="00B75B3D" w:rsidP="00712C45">
      <w:pPr>
        <w:numPr>
          <w:ilvl w:val="0"/>
          <w:numId w:val="76"/>
        </w:numPr>
        <w:tabs>
          <w:tab w:val="left" w:pos="600"/>
        </w:tabs>
        <w:autoSpaceDE w:val="0"/>
        <w:autoSpaceDN w:val="0"/>
        <w:spacing w:line="276" w:lineRule="auto"/>
        <w:jc w:val="both"/>
        <w:rPr>
          <w:color w:val="000000"/>
          <w:sz w:val="22"/>
          <w:szCs w:val="22"/>
        </w:rPr>
      </w:pPr>
      <w:r w:rsidRPr="00A01DF8">
        <w:rPr>
          <w:b/>
          <w:color w:val="000000"/>
          <w:sz w:val="22"/>
          <w:szCs w:val="22"/>
        </w:rPr>
        <w:t>OŚWIADCZAMY</w:t>
      </w:r>
      <w:r w:rsidRPr="00A01DF8">
        <w:rPr>
          <w:color w:val="000000"/>
          <w:sz w:val="22"/>
          <w:szCs w:val="22"/>
        </w:rPr>
        <w:t xml:space="preserve">, że </w:t>
      </w:r>
      <w:r w:rsidRPr="00A01DF8">
        <w:rPr>
          <w:b/>
          <w:color w:val="000000"/>
          <w:sz w:val="22"/>
          <w:szCs w:val="22"/>
        </w:rPr>
        <w:t>termin gwarancji</w:t>
      </w:r>
      <w:r w:rsidRPr="00A01DF8">
        <w:rPr>
          <w:color w:val="000000"/>
          <w:sz w:val="22"/>
          <w:szCs w:val="22"/>
        </w:rPr>
        <w:t xml:space="preserve"> </w:t>
      </w:r>
      <w:r w:rsidRPr="00A01DF8">
        <w:rPr>
          <w:i/>
          <w:color w:val="000000"/>
          <w:sz w:val="22"/>
          <w:szCs w:val="22"/>
        </w:rPr>
        <w:t>(który będzie oceniany w kryterium oceny ofert „Termin gwarancji”</w:t>
      </w:r>
      <w:r w:rsidRPr="00A01DF8">
        <w:rPr>
          <w:i/>
          <w:color w:val="000000"/>
          <w:sz w:val="22"/>
          <w:szCs w:val="22"/>
          <w:vertAlign w:val="superscript"/>
        </w:rPr>
        <w:footnoteReference w:id="6"/>
      </w:r>
      <w:r w:rsidRPr="00A01DF8">
        <w:rPr>
          <w:i/>
          <w:color w:val="000000"/>
          <w:sz w:val="22"/>
          <w:szCs w:val="22"/>
        </w:rPr>
        <w:t xml:space="preserve">) </w:t>
      </w:r>
      <w:r w:rsidRPr="00A01DF8">
        <w:rPr>
          <w:color w:val="000000"/>
          <w:sz w:val="22"/>
          <w:szCs w:val="22"/>
        </w:rPr>
        <w:t>będzie wynosił</w:t>
      </w:r>
      <w:r w:rsidRPr="00A01DF8">
        <w:rPr>
          <w:i/>
          <w:color w:val="000000"/>
          <w:sz w:val="22"/>
          <w:szCs w:val="22"/>
        </w:rPr>
        <w:t xml:space="preserve"> </w:t>
      </w:r>
      <w:r w:rsidRPr="00A01DF8">
        <w:rPr>
          <w:color w:val="000000"/>
          <w:sz w:val="22"/>
          <w:szCs w:val="22"/>
        </w:rPr>
        <w:t>_____________</w:t>
      </w:r>
      <w:r w:rsidRPr="00A01DF8">
        <w:rPr>
          <w:i/>
          <w:color w:val="000000"/>
          <w:sz w:val="22"/>
          <w:szCs w:val="22"/>
        </w:rPr>
        <w:t xml:space="preserve"> </w:t>
      </w:r>
      <w:r w:rsidRPr="00A01DF8">
        <w:rPr>
          <w:color w:val="000000"/>
          <w:sz w:val="22"/>
          <w:szCs w:val="22"/>
        </w:rPr>
        <w:t>miesięcy licząc</w:t>
      </w:r>
      <w:r w:rsidRPr="00A01DF8">
        <w:rPr>
          <w:i/>
          <w:color w:val="000000"/>
          <w:sz w:val="22"/>
          <w:szCs w:val="22"/>
        </w:rPr>
        <w:t xml:space="preserve"> </w:t>
      </w:r>
      <w:r w:rsidRPr="00A01DF8">
        <w:rPr>
          <w:color w:val="000000"/>
          <w:sz w:val="22"/>
          <w:szCs w:val="22"/>
        </w:rPr>
        <w:t xml:space="preserve">od dnia odbioru końcowego robót. </w:t>
      </w:r>
    </w:p>
    <w:p w14:paraId="31F25DD6" w14:textId="6B31A396" w:rsidR="001D49F8" w:rsidRPr="001D49F8" w:rsidRDefault="001D49F8" w:rsidP="00712C45">
      <w:pPr>
        <w:numPr>
          <w:ilvl w:val="0"/>
          <w:numId w:val="76"/>
        </w:numPr>
        <w:tabs>
          <w:tab w:val="left" w:pos="600"/>
        </w:tabs>
        <w:autoSpaceDE w:val="0"/>
        <w:autoSpaceDN w:val="0"/>
        <w:spacing w:line="276" w:lineRule="auto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ŚWIADCZENIE OBSŁUGI SERWISOWEJ FONTANNY</w:t>
      </w:r>
      <w:r w:rsidR="00E97849">
        <w:rPr>
          <w:b/>
          <w:color w:val="000000"/>
          <w:sz w:val="22"/>
          <w:szCs w:val="22"/>
        </w:rPr>
        <w:t>*</w:t>
      </w:r>
      <w:r>
        <w:rPr>
          <w:b/>
          <w:color w:val="000000"/>
          <w:sz w:val="22"/>
          <w:szCs w:val="22"/>
        </w:rPr>
        <w:t xml:space="preserve"> </w:t>
      </w:r>
      <w:r w:rsidRPr="001D49F8">
        <w:rPr>
          <w:bCs/>
          <w:color w:val="000000"/>
          <w:sz w:val="22"/>
          <w:szCs w:val="22"/>
        </w:rPr>
        <w:t>(</w:t>
      </w:r>
      <w:r w:rsidRPr="00A01DF8">
        <w:rPr>
          <w:i/>
          <w:color w:val="000000"/>
          <w:sz w:val="22"/>
          <w:szCs w:val="22"/>
        </w:rPr>
        <w:t>ocenian</w:t>
      </w:r>
      <w:r>
        <w:rPr>
          <w:i/>
          <w:color w:val="000000"/>
          <w:sz w:val="22"/>
          <w:szCs w:val="22"/>
        </w:rPr>
        <w:t>e</w:t>
      </w:r>
      <w:r w:rsidRPr="00A01DF8">
        <w:rPr>
          <w:i/>
          <w:color w:val="000000"/>
          <w:sz w:val="22"/>
          <w:szCs w:val="22"/>
        </w:rPr>
        <w:t xml:space="preserve"> w kryterium oceny ofert „</w:t>
      </w:r>
      <w:r>
        <w:rPr>
          <w:i/>
          <w:color w:val="000000"/>
          <w:sz w:val="22"/>
          <w:szCs w:val="22"/>
        </w:rPr>
        <w:t>Obsługa serwisowa fontanny)</w:t>
      </w:r>
      <w:r w:rsidRPr="00A01DF8">
        <w:rPr>
          <w:i/>
          <w:color w:val="000000"/>
          <w:sz w:val="22"/>
          <w:szCs w:val="22"/>
        </w:rPr>
        <w:t>”</w:t>
      </w:r>
      <w:r w:rsidRPr="00A01DF8">
        <w:rPr>
          <w:i/>
          <w:color w:val="000000"/>
          <w:sz w:val="22"/>
          <w:szCs w:val="22"/>
          <w:vertAlign w:val="superscript"/>
        </w:rPr>
        <w:footnoteReference w:id="7"/>
      </w:r>
      <w:r w:rsidRPr="001D49F8">
        <w:rPr>
          <w:bCs/>
          <w:color w:val="000000"/>
          <w:sz w:val="22"/>
          <w:szCs w:val="22"/>
        </w:rPr>
        <w:t>:</w:t>
      </w:r>
    </w:p>
    <w:p w14:paraId="0A89A2E8" w14:textId="27B46FF9" w:rsidR="001D49F8" w:rsidRDefault="001D49F8" w:rsidP="001D49F8">
      <w:pPr>
        <w:tabs>
          <w:tab w:val="left" w:pos="600"/>
        </w:tabs>
        <w:autoSpaceDE w:val="0"/>
        <w:autoSpaceDN w:val="0"/>
        <w:spacing w:line="276" w:lineRule="auto"/>
        <w:ind w:left="468" w:firstLine="240"/>
        <w:jc w:val="both"/>
        <w:rPr>
          <w:b/>
          <w:color w:val="000000"/>
          <w:sz w:val="22"/>
          <w:szCs w:val="22"/>
        </w:rPr>
      </w:pPr>
      <w:r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8C4F3D" wp14:editId="5FDCECE0">
                <wp:simplePos x="0" y="0"/>
                <wp:positionH relativeFrom="column">
                  <wp:posOffset>237262</wp:posOffset>
                </wp:positionH>
                <wp:positionV relativeFrom="paragraph">
                  <wp:posOffset>41275</wp:posOffset>
                </wp:positionV>
                <wp:extent cx="124990" cy="111833"/>
                <wp:effectExtent l="0" t="0" r="15240" b="1524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990" cy="111833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8E75A8C" id="Prostokąt 11" o:spid="_x0000_s1026" style="position:absolute;margin-left:18.7pt;margin-top:3.25pt;width:9.85pt;height: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" fillcolor="white [3201]" strokecolor="black [3213]" strokeweight="1pt"/>
            </w:pict>
          </mc:Fallback>
        </mc:AlternateContent>
      </w:r>
      <w:r>
        <w:rPr>
          <w:b/>
          <w:color w:val="000000"/>
          <w:sz w:val="22"/>
          <w:szCs w:val="22"/>
        </w:rPr>
        <w:t xml:space="preserve">NIE OFERUJEM </w:t>
      </w:r>
      <w:r w:rsidRPr="001D49F8">
        <w:rPr>
          <w:bCs/>
          <w:color w:val="000000"/>
          <w:sz w:val="22"/>
          <w:szCs w:val="22"/>
        </w:rPr>
        <w:t>świadczenia obsługi serwisowej fontanny.</w:t>
      </w:r>
    </w:p>
    <w:p w14:paraId="4FC0E212" w14:textId="4A771416" w:rsidR="00920CF7" w:rsidRDefault="001D49F8" w:rsidP="00920CF7">
      <w:pPr>
        <w:tabs>
          <w:tab w:val="left" w:pos="600"/>
        </w:tabs>
        <w:autoSpaceDE w:val="0"/>
        <w:autoSpaceDN w:val="0"/>
        <w:spacing w:line="276" w:lineRule="auto"/>
        <w:ind w:left="708"/>
        <w:jc w:val="both"/>
        <w:rPr>
          <w:color w:val="000000"/>
          <w:sz w:val="22"/>
          <w:szCs w:val="22"/>
        </w:rPr>
      </w:pPr>
      <w:r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75816E" wp14:editId="3BF34455">
                <wp:simplePos x="0" y="0"/>
                <wp:positionH relativeFrom="column">
                  <wp:posOffset>244215</wp:posOffset>
                </wp:positionH>
                <wp:positionV relativeFrom="paragraph">
                  <wp:posOffset>41883</wp:posOffset>
                </wp:positionV>
                <wp:extent cx="124990" cy="111833"/>
                <wp:effectExtent l="0" t="0" r="15240" b="15240"/>
                <wp:wrapNone/>
                <wp:docPr id="12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990" cy="111833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42DB315" id="Prostokąt 12" o:spid="_x0000_s1026" style="position:absolute;margin-left:19.25pt;margin-top:3.3pt;width:9.85pt;height:8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" fillcolor="white [3201]" strokecolor="black [3213]" strokeweight="1pt"/>
            </w:pict>
          </mc:Fallback>
        </mc:AlternateContent>
      </w:r>
      <w:r>
        <w:rPr>
          <w:b/>
          <w:color w:val="000000"/>
          <w:sz w:val="22"/>
          <w:szCs w:val="22"/>
        </w:rPr>
        <w:t xml:space="preserve">OFERUJEM </w:t>
      </w:r>
      <w:r w:rsidRPr="001D49F8">
        <w:rPr>
          <w:bCs/>
          <w:color w:val="000000"/>
          <w:sz w:val="22"/>
          <w:szCs w:val="22"/>
        </w:rPr>
        <w:t>świadczenie obsługi serwisowej fontanny</w:t>
      </w:r>
      <w:r w:rsidR="00CA551E">
        <w:rPr>
          <w:bCs/>
          <w:color w:val="000000"/>
          <w:sz w:val="22"/>
          <w:szCs w:val="22"/>
        </w:rPr>
        <w:t xml:space="preserve"> przez </w:t>
      </w:r>
      <w:r w:rsidR="00920CF7">
        <w:rPr>
          <w:bCs/>
          <w:color w:val="000000"/>
          <w:sz w:val="22"/>
          <w:szCs w:val="22"/>
        </w:rPr>
        <w:t xml:space="preserve">okres </w:t>
      </w:r>
      <w:r w:rsidR="00920CF7" w:rsidRPr="00920CF7">
        <w:rPr>
          <w:b/>
          <w:color w:val="000000"/>
          <w:sz w:val="22"/>
          <w:szCs w:val="22"/>
        </w:rPr>
        <w:t>12 miesięcy</w:t>
      </w:r>
      <w:r w:rsidR="00920CF7">
        <w:rPr>
          <w:bCs/>
          <w:color w:val="000000"/>
          <w:sz w:val="22"/>
          <w:szCs w:val="22"/>
        </w:rPr>
        <w:t xml:space="preserve"> </w:t>
      </w:r>
      <w:r w:rsidR="00920CF7" w:rsidRPr="00A01DF8">
        <w:rPr>
          <w:color w:val="000000"/>
          <w:sz w:val="22"/>
          <w:szCs w:val="22"/>
        </w:rPr>
        <w:t>licząc</w:t>
      </w:r>
      <w:r w:rsidR="00920CF7" w:rsidRPr="00A01DF8">
        <w:rPr>
          <w:i/>
          <w:color w:val="000000"/>
          <w:sz w:val="22"/>
          <w:szCs w:val="22"/>
        </w:rPr>
        <w:t xml:space="preserve"> </w:t>
      </w:r>
      <w:r w:rsidR="00920CF7" w:rsidRPr="00A01DF8">
        <w:rPr>
          <w:color w:val="000000"/>
          <w:sz w:val="22"/>
          <w:szCs w:val="22"/>
        </w:rPr>
        <w:t xml:space="preserve">od dnia odbioru końcowego robót. </w:t>
      </w:r>
    </w:p>
    <w:p w14:paraId="48E8A728" w14:textId="4CC029C7" w:rsidR="00920CF7" w:rsidRDefault="00920CF7" w:rsidP="00920CF7">
      <w:pPr>
        <w:tabs>
          <w:tab w:val="left" w:pos="600"/>
        </w:tabs>
        <w:autoSpaceDE w:val="0"/>
        <w:autoSpaceDN w:val="0"/>
        <w:spacing w:line="276" w:lineRule="auto"/>
        <w:ind w:left="708"/>
        <w:jc w:val="both"/>
        <w:rPr>
          <w:color w:val="000000"/>
          <w:sz w:val="22"/>
          <w:szCs w:val="22"/>
        </w:rPr>
      </w:pPr>
      <w:r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618C4A" wp14:editId="594FB5CB">
                <wp:simplePos x="0" y="0"/>
                <wp:positionH relativeFrom="column">
                  <wp:posOffset>244215</wp:posOffset>
                </wp:positionH>
                <wp:positionV relativeFrom="paragraph">
                  <wp:posOffset>41883</wp:posOffset>
                </wp:positionV>
                <wp:extent cx="124990" cy="111833"/>
                <wp:effectExtent l="0" t="0" r="15240" b="15240"/>
                <wp:wrapNone/>
                <wp:docPr id="13" name="Prostoką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990" cy="111833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DFC587A" id="Prostokąt 13" o:spid="_x0000_s1026" style="position:absolute;margin-left:19.25pt;margin-top:3.3pt;width:9.85pt;height:8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" fillcolor="white [3201]" strokecolor="black [3213]" strokeweight="1pt"/>
            </w:pict>
          </mc:Fallback>
        </mc:AlternateContent>
      </w:r>
      <w:r>
        <w:rPr>
          <w:b/>
          <w:color w:val="000000"/>
          <w:sz w:val="22"/>
          <w:szCs w:val="22"/>
        </w:rPr>
        <w:t xml:space="preserve">OFERUJEM </w:t>
      </w:r>
      <w:r w:rsidRPr="001D49F8">
        <w:rPr>
          <w:bCs/>
          <w:color w:val="000000"/>
          <w:sz w:val="22"/>
          <w:szCs w:val="22"/>
        </w:rPr>
        <w:t>świadczenie obsługi serwisowej fontanny</w:t>
      </w:r>
      <w:r>
        <w:rPr>
          <w:bCs/>
          <w:color w:val="000000"/>
          <w:sz w:val="22"/>
          <w:szCs w:val="22"/>
        </w:rPr>
        <w:t xml:space="preserve"> przez okres </w:t>
      </w:r>
      <w:r>
        <w:rPr>
          <w:b/>
          <w:color w:val="000000"/>
          <w:sz w:val="22"/>
          <w:szCs w:val="22"/>
        </w:rPr>
        <w:t>24</w:t>
      </w:r>
      <w:r w:rsidRPr="00920CF7">
        <w:rPr>
          <w:b/>
          <w:color w:val="000000"/>
          <w:sz w:val="22"/>
          <w:szCs w:val="22"/>
        </w:rPr>
        <w:t xml:space="preserve"> miesięc</w:t>
      </w:r>
      <w:r w:rsidR="003D13DC">
        <w:rPr>
          <w:b/>
          <w:color w:val="000000"/>
          <w:sz w:val="22"/>
          <w:szCs w:val="22"/>
        </w:rPr>
        <w:t>y</w:t>
      </w:r>
      <w:r>
        <w:rPr>
          <w:bCs/>
          <w:color w:val="000000"/>
          <w:sz w:val="22"/>
          <w:szCs w:val="22"/>
        </w:rPr>
        <w:t xml:space="preserve"> </w:t>
      </w:r>
      <w:r w:rsidRPr="00A01DF8">
        <w:rPr>
          <w:color w:val="000000"/>
          <w:sz w:val="22"/>
          <w:szCs w:val="22"/>
        </w:rPr>
        <w:t>licząc</w:t>
      </w:r>
      <w:r w:rsidRPr="00A01DF8">
        <w:rPr>
          <w:i/>
          <w:color w:val="000000"/>
          <w:sz w:val="22"/>
          <w:szCs w:val="22"/>
        </w:rPr>
        <w:t xml:space="preserve"> </w:t>
      </w:r>
      <w:r w:rsidRPr="00A01DF8">
        <w:rPr>
          <w:color w:val="000000"/>
          <w:sz w:val="22"/>
          <w:szCs w:val="22"/>
        </w:rPr>
        <w:t>od dnia odbioru końcowego robót.</w:t>
      </w:r>
    </w:p>
    <w:p w14:paraId="569BB988" w14:textId="515281AB" w:rsidR="00920CF7" w:rsidRDefault="00920CF7" w:rsidP="00920CF7">
      <w:pPr>
        <w:tabs>
          <w:tab w:val="left" w:pos="600"/>
        </w:tabs>
        <w:autoSpaceDE w:val="0"/>
        <w:autoSpaceDN w:val="0"/>
        <w:spacing w:line="276" w:lineRule="auto"/>
        <w:ind w:left="708"/>
        <w:jc w:val="both"/>
        <w:rPr>
          <w:color w:val="000000"/>
          <w:sz w:val="22"/>
          <w:szCs w:val="22"/>
        </w:rPr>
      </w:pPr>
      <w:r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2979D6" wp14:editId="6533E201">
                <wp:simplePos x="0" y="0"/>
                <wp:positionH relativeFrom="column">
                  <wp:posOffset>244215</wp:posOffset>
                </wp:positionH>
                <wp:positionV relativeFrom="paragraph">
                  <wp:posOffset>41883</wp:posOffset>
                </wp:positionV>
                <wp:extent cx="124990" cy="111833"/>
                <wp:effectExtent l="0" t="0" r="15240" b="15240"/>
                <wp:wrapNone/>
                <wp:docPr id="14" name="Prostoką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990" cy="111833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04C1656" id="Prostokąt 14" o:spid="_x0000_s1026" style="position:absolute;margin-left:19.25pt;margin-top:3.3pt;width:9.85pt;height:8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" fillcolor="white [3201]" strokecolor="black [3213]" strokeweight="1pt"/>
            </w:pict>
          </mc:Fallback>
        </mc:AlternateContent>
      </w:r>
      <w:r>
        <w:rPr>
          <w:b/>
          <w:color w:val="000000"/>
          <w:sz w:val="22"/>
          <w:szCs w:val="22"/>
        </w:rPr>
        <w:t xml:space="preserve">OFERUJEM </w:t>
      </w:r>
      <w:r w:rsidRPr="001D49F8">
        <w:rPr>
          <w:bCs/>
          <w:color w:val="000000"/>
          <w:sz w:val="22"/>
          <w:szCs w:val="22"/>
        </w:rPr>
        <w:t>świadczenie obsługi serwisowej fontanny</w:t>
      </w:r>
      <w:r>
        <w:rPr>
          <w:bCs/>
          <w:color w:val="000000"/>
          <w:sz w:val="22"/>
          <w:szCs w:val="22"/>
        </w:rPr>
        <w:t xml:space="preserve"> przez okres </w:t>
      </w:r>
      <w:r>
        <w:rPr>
          <w:b/>
          <w:color w:val="000000"/>
          <w:sz w:val="22"/>
          <w:szCs w:val="22"/>
        </w:rPr>
        <w:t>36</w:t>
      </w:r>
      <w:r w:rsidRPr="00920CF7">
        <w:rPr>
          <w:b/>
          <w:color w:val="000000"/>
          <w:sz w:val="22"/>
          <w:szCs w:val="22"/>
        </w:rPr>
        <w:t xml:space="preserve"> miesięcy</w:t>
      </w:r>
      <w:r>
        <w:rPr>
          <w:bCs/>
          <w:color w:val="000000"/>
          <w:sz w:val="22"/>
          <w:szCs w:val="22"/>
        </w:rPr>
        <w:t xml:space="preserve"> </w:t>
      </w:r>
      <w:r w:rsidRPr="00A01DF8">
        <w:rPr>
          <w:color w:val="000000"/>
          <w:sz w:val="22"/>
          <w:szCs w:val="22"/>
        </w:rPr>
        <w:t>licząc</w:t>
      </w:r>
      <w:r w:rsidRPr="00A01DF8">
        <w:rPr>
          <w:i/>
          <w:color w:val="000000"/>
          <w:sz w:val="22"/>
          <w:szCs w:val="22"/>
        </w:rPr>
        <w:t xml:space="preserve"> </w:t>
      </w:r>
      <w:r w:rsidRPr="00A01DF8">
        <w:rPr>
          <w:color w:val="000000"/>
          <w:sz w:val="22"/>
          <w:szCs w:val="22"/>
        </w:rPr>
        <w:t xml:space="preserve">od dnia odbioru końcowego robót. </w:t>
      </w:r>
    </w:p>
    <w:p w14:paraId="632C4A0A" w14:textId="5CA1D5E0" w:rsidR="00920CF7" w:rsidRDefault="00920CF7" w:rsidP="00920CF7">
      <w:pPr>
        <w:tabs>
          <w:tab w:val="left" w:pos="600"/>
        </w:tabs>
        <w:autoSpaceDE w:val="0"/>
        <w:autoSpaceDN w:val="0"/>
        <w:spacing w:line="276" w:lineRule="auto"/>
        <w:ind w:left="708"/>
        <w:jc w:val="both"/>
        <w:rPr>
          <w:color w:val="000000"/>
          <w:sz w:val="22"/>
          <w:szCs w:val="22"/>
        </w:rPr>
      </w:pPr>
      <w:r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213DA5" wp14:editId="5746BEE1">
                <wp:simplePos x="0" y="0"/>
                <wp:positionH relativeFrom="column">
                  <wp:posOffset>244215</wp:posOffset>
                </wp:positionH>
                <wp:positionV relativeFrom="paragraph">
                  <wp:posOffset>41883</wp:posOffset>
                </wp:positionV>
                <wp:extent cx="124990" cy="111833"/>
                <wp:effectExtent l="0" t="0" r="15240" b="15240"/>
                <wp:wrapNone/>
                <wp:docPr id="15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990" cy="111833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B95F4EC" id="Prostokąt 15" o:spid="_x0000_s1026" style="position:absolute;margin-left:19.25pt;margin-top:3.3pt;width:9.85pt;height:8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" fillcolor="white [3201]" strokecolor="black [3213]" strokeweight="1pt"/>
            </w:pict>
          </mc:Fallback>
        </mc:AlternateContent>
      </w:r>
      <w:r>
        <w:rPr>
          <w:b/>
          <w:color w:val="000000"/>
          <w:sz w:val="22"/>
          <w:szCs w:val="22"/>
        </w:rPr>
        <w:t xml:space="preserve">OFERUJEM </w:t>
      </w:r>
      <w:r w:rsidRPr="001D49F8">
        <w:rPr>
          <w:bCs/>
          <w:color w:val="000000"/>
          <w:sz w:val="22"/>
          <w:szCs w:val="22"/>
        </w:rPr>
        <w:t>świadczenie obsługi serwisowej fontanny</w:t>
      </w:r>
      <w:r>
        <w:rPr>
          <w:bCs/>
          <w:color w:val="000000"/>
          <w:sz w:val="22"/>
          <w:szCs w:val="22"/>
        </w:rPr>
        <w:t xml:space="preserve"> przez okres </w:t>
      </w:r>
      <w:r>
        <w:rPr>
          <w:b/>
          <w:color w:val="000000"/>
          <w:sz w:val="22"/>
          <w:szCs w:val="22"/>
        </w:rPr>
        <w:t>48</w:t>
      </w:r>
      <w:r w:rsidRPr="00920CF7">
        <w:rPr>
          <w:b/>
          <w:color w:val="000000"/>
          <w:sz w:val="22"/>
          <w:szCs w:val="22"/>
        </w:rPr>
        <w:t xml:space="preserve"> miesięcy</w:t>
      </w:r>
      <w:r>
        <w:rPr>
          <w:bCs/>
          <w:color w:val="000000"/>
          <w:sz w:val="22"/>
          <w:szCs w:val="22"/>
        </w:rPr>
        <w:t xml:space="preserve"> </w:t>
      </w:r>
      <w:r w:rsidRPr="00A01DF8">
        <w:rPr>
          <w:color w:val="000000"/>
          <w:sz w:val="22"/>
          <w:szCs w:val="22"/>
        </w:rPr>
        <w:t>licząc</w:t>
      </w:r>
      <w:r w:rsidRPr="00A01DF8">
        <w:rPr>
          <w:i/>
          <w:color w:val="000000"/>
          <w:sz w:val="22"/>
          <w:szCs w:val="22"/>
        </w:rPr>
        <w:t xml:space="preserve"> </w:t>
      </w:r>
      <w:r w:rsidRPr="00A01DF8">
        <w:rPr>
          <w:color w:val="000000"/>
          <w:sz w:val="22"/>
          <w:szCs w:val="22"/>
        </w:rPr>
        <w:t xml:space="preserve">od dnia odbioru końcowego robót. </w:t>
      </w:r>
    </w:p>
    <w:p w14:paraId="66B34283" w14:textId="206F5C38" w:rsidR="009C1C04" w:rsidRDefault="00920CF7" w:rsidP="00920CF7">
      <w:pPr>
        <w:tabs>
          <w:tab w:val="left" w:pos="600"/>
        </w:tabs>
        <w:autoSpaceDE w:val="0"/>
        <w:autoSpaceDN w:val="0"/>
        <w:spacing w:line="276" w:lineRule="auto"/>
        <w:ind w:left="708"/>
        <w:jc w:val="both"/>
        <w:rPr>
          <w:color w:val="000000"/>
          <w:sz w:val="22"/>
          <w:szCs w:val="22"/>
        </w:rPr>
      </w:pPr>
      <w:r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F2E511" wp14:editId="0A4A7500">
                <wp:simplePos x="0" y="0"/>
                <wp:positionH relativeFrom="column">
                  <wp:posOffset>244215</wp:posOffset>
                </wp:positionH>
                <wp:positionV relativeFrom="paragraph">
                  <wp:posOffset>41883</wp:posOffset>
                </wp:positionV>
                <wp:extent cx="124990" cy="111833"/>
                <wp:effectExtent l="0" t="0" r="15240" b="15240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990" cy="111833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CD1AEA1" id="Prostokąt 16" o:spid="_x0000_s1026" style="position:absolute;margin-left:19.25pt;margin-top:3.3pt;width:9.85pt;height:8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" fillcolor="white [3201]" strokecolor="black [3213]" strokeweight="1pt"/>
            </w:pict>
          </mc:Fallback>
        </mc:AlternateContent>
      </w:r>
      <w:r>
        <w:rPr>
          <w:b/>
          <w:color w:val="000000"/>
          <w:sz w:val="22"/>
          <w:szCs w:val="22"/>
        </w:rPr>
        <w:t xml:space="preserve">OFERUJEM </w:t>
      </w:r>
      <w:r w:rsidRPr="001D49F8">
        <w:rPr>
          <w:bCs/>
          <w:color w:val="000000"/>
          <w:sz w:val="22"/>
          <w:szCs w:val="22"/>
        </w:rPr>
        <w:t>świadczenie obsługi serwisowej fontanny</w:t>
      </w:r>
      <w:r>
        <w:rPr>
          <w:bCs/>
          <w:color w:val="000000"/>
          <w:sz w:val="22"/>
          <w:szCs w:val="22"/>
        </w:rPr>
        <w:t xml:space="preserve"> przez okres </w:t>
      </w:r>
      <w:r>
        <w:rPr>
          <w:b/>
          <w:color w:val="000000"/>
          <w:sz w:val="22"/>
          <w:szCs w:val="22"/>
        </w:rPr>
        <w:t>60</w:t>
      </w:r>
      <w:r w:rsidRPr="00920CF7">
        <w:rPr>
          <w:b/>
          <w:color w:val="000000"/>
          <w:sz w:val="22"/>
          <w:szCs w:val="22"/>
        </w:rPr>
        <w:t xml:space="preserve"> miesięcy</w:t>
      </w:r>
      <w:r>
        <w:rPr>
          <w:bCs/>
          <w:color w:val="000000"/>
          <w:sz w:val="22"/>
          <w:szCs w:val="22"/>
        </w:rPr>
        <w:t xml:space="preserve"> </w:t>
      </w:r>
      <w:r w:rsidRPr="00A01DF8">
        <w:rPr>
          <w:color w:val="000000"/>
          <w:sz w:val="22"/>
          <w:szCs w:val="22"/>
        </w:rPr>
        <w:t>licząc</w:t>
      </w:r>
      <w:r w:rsidRPr="00A01DF8">
        <w:rPr>
          <w:i/>
          <w:color w:val="000000"/>
          <w:sz w:val="22"/>
          <w:szCs w:val="22"/>
        </w:rPr>
        <w:t xml:space="preserve"> </w:t>
      </w:r>
      <w:r w:rsidRPr="00A01DF8">
        <w:rPr>
          <w:color w:val="000000"/>
          <w:sz w:val="22"/>
          <w:szCs w:val="22"/>
        </w:rPr>
        <w:t xml:space="preserve">od dnia odbioru końcowego robót. </w:t>
      </w:r>
      <w:r w:rsidR="001D49F8">
        <w:rPr>
          <w:b/>
          <w:color w:val="000000"/>
          <w:sz w:val="22"/>
          <w:szCs w:val="22"/>
        </w:rPr>
        <w:t xml:space="preserve"> </w:t>
      </w:r>
    </w:p>
    <w:p w14:paraId="4C128996" w14:textId="1DC8B9EE" w:rsidR="00A01DF8" w:rsidRPr="00A01DF8" w:rsidRDefault="00A01DF8" w:rsidP="00712C45">
      <w:pPr>
        <w:numPr>
          <w:ilvl w:val="0"/>
          <w:numId w:val="76"/>
        </w:numPr>
        <w:tabs>
          <w:tab w:val="left" w:pos="600"/>
        </w:tabs>
        <w:autoSpaceDE w:val="0"/>
        <w:autoSpaceDN w:val="0"/>
        <w:spacing w:line="276" w:lineRule="auto"/>
        <w:jc w:val="both"/>
        <w:rPr>
          <w:sz w:val="22"/>
          <w:szCs w:val="22"/>
        </w:rPr>
      </w:pPr>
      <w:r w:rsidRPr="00A01DF8">
        <w:rPr>
          <w:b/>
          <w:sz w:val="22"/>
          <w:szCs w:val="22"/>
        </w:rPr>
        <w:t>OŚWIADCZAMY</w:t>
      </w:r>
      <w:r w:rsidRPr="00A01DF8">
        <w:rPr>
          <w:sz w:val="22"/>
          <w:szCs w:val="22"/>
        </w:rPr>
        <w:t xml:space="preserve">, że numer rachunku rozliczeniowego wskazany we wszystkich fakturach, które będą wystawione w naszym imieniu, </w:t>
      </w:r>
      <w:r w:rsidRPr="00A01DF8">
        <w:rPr>
          <w:i/>
          <w:iCs/>
          <w:sz w:val="22"/>
          <w:szCs w:val="22"/>
        </w:rPr>
        <w:t>jest rachunkiem/nie jest rachunkiem</w:t>
      </w:r>
      <w:r w:rsidRPr="00A01DF8">
        <w:rPr>
          <w:sz w:val="22"/>
          <w:szCs w:val="22"/>
        </w:rPr>
        <w:t xml:space="preserve">* dla którego zgodnie z Rozdziałem 3a ustawy z dnia 29 sierpnia 1997 r. - </w:t>
      </w:r>
      <w:r w:rsidRPr="00A01DF8">
        <w:rPr>
          <w:i/>
          <w:iCs/>
          <w:sz w:val="22"/>
          <w:szCs w:val="22"/>
        </w:rPr>
        <w:t>Prawo Bankowe</w:t>
      </w:r>
      <w:r w:rsidRPr="00A01DF8">
        <w:rPr>
          <w:sz w:val="22"/>
          <w:szCs w:val="22"/>
        </w:rPr>
        <w:t xml:space="preserve"> prowadzony jest rachunek VAT.</w:t>
      </w:r>
    </w:p>
    <w:p w14:paraId="1DF7D089" w14:textId="77777777" w:rsidR="00B75B3D" w:rsidRPr="00A01DF8" w:rsidRDefault="00B75B3D" w:rsidP="00712C45">
      <w:pPr>
        <w:numPr>
          <w:ilvl w:val="0"/>
          <w:numId w:val="76"/>
        </w:numPr>
        <w:tabs>
          <w:tab w:val="left" w:pos="600"/>
        </w:tabs>
        <w:autoSpaceDE w:val="0"/>
        <w:autoSpaceDN w:val="0"/>
        <w:spacing w:line="276" w:lineRule="auto"/>
        <w:jc w:val="both"/>
        <w:rPr>
          <w:color w:val="000000"/>
          <w:sz w:val="22"/>
          <w:szCs w:val="22"/>
        </w:rPr>
      </w:pPr>
      <w:r w:rsidRPr="00A01DF8">
        <w:rPr>
          <w:b/>
          <w:color w:val="000000"/>
          <w:sz w:val="22"/>
          <w:szCs w:val="22"/>
        </w:rPr>
        <w:t>OŚWIADCZAMY,</w:t>
      </w:r>
      <w:r w:rsidRPr="00A01DF8">
        <w:rPr>
          <w:color w:val="000000"/>
          <w:sz w:val="22"/>
          <w:szCs w:val="22"/>
        </w:rPr>
        <w:t xml:space="preserve"> że przedmiot zamówienia zrealizujemy w terminie określonym w SIWZ.</w:t>
      </w:r>
    </w:p>
    <w:p w14:paraId="4707E732" w14:textId="77777777" w:rsidR="00B75B3D" w:rsidRPr="00A01DF8" w:rsidRDefault="00B75B3D" w:rsidP="00712C45">
      <w:pPr>
        <w:numPr>
          <w:ilvl w:val="0"/>
          <w:numId w:val="76"/>
        </w:numPr>
        <w:tabs>
          <w:tab w:val="left" w:pos="600"/>
        </w:tabs>
        <w:autoSpaceDE w:val="0"/>
        <w:autoSpaceDN w:val="0"/>
        <w:spacing w:line="276" w:lineRule="auto"/>
        <w:jc w:val="both"/>
        <w:rPr>
          <w:color w:val="000000"/>
          <w:sz w:val="22"/>
          <w:szCs w:val="22"/>
        </w:rPr>
      </w:pPr>
      <w:r w:rsidRPr="00A01DF8">
        <w:rPr>
          <w:b/>
          <w:color w:val="000000"/>
          <w:sz w:val="22"/>
          <w:szCs w:val="22"/>
        </w:rPr>
        <w:t>UWAŻAMY SIĘ</w:t>
      </w:r>
      <w:r w:rsidRPr="00A01DF8">
        <w:rPr>
          <w:b/>
          <w:bCs/>
          <w:color w:val="000000"/>
          <w:sz w:val="22"/>
          <w:szCs w:val="22"/>
        </w:rPr>
        <w:t xml:space="preserve"> </w:t>
      </w:r>
      <w:r w:rsidRPr="00A01DF8">
        <w:rPr>
          <w:color w:val="000000"/>
          <w:sz w:val="22"/>
          <w:szCs w:val="22"/>
        </w:rPr>
        <w:t xml:space="preserve">za związanych niniejszą ofertą przez czas wskazany w specyfikacji istotnych warunków zamówienia, tj. przez okres 30 dni od upływu terminu składania ofert. </w:t>
      </w:r>
    </w:p>
    <w:p w14:paraId="153D3153" w14:textId="26164184" w:rsidR="00B75B3D" w:rsidRDefault="00B75B3D" w:rsidP="00712C45">
      <w:pPr>
        <w:numPr>
          <w:ilvl w:val="0"/>
          <w:numId w:val="76"/>
        </w:numPr>
        <w:tabs>
          <w:tab w:val="left" w:pos="600"/>
        </w:tabs>
        <w:autoSpaceDE w:val="0"/>
        <w:autoSpaceDN w:val="0"/>
        <w:spacing w:line="276" w:lineRule="auto"/>
        <w:jc w:val="both"/>
        <w:rPr>
          <w:color w:val="000000"/>
          <w:sz w:val="22"/>
          <w:szCs w:val="22"/>
        </w:rPr>
      </w:pPr>
      <w:r w:rsidRPr="00A01DF8">
        <w:rPr>
          <w:b/>
          <w:color w:val="000000"/>
          <w:sz w:val="22"/>
          <w:szCs w:val="22"/>
        </w:rPr>
        <w:t xml:space="preserve">OŚWIADCZAMY, </w:t>
      </w:r>
      <w:r w:rsidRPr="00A01DF8">
        <w:rPr>
          <w:color w:val="000000"/>
          <w:sz w:val="22"/>
          <w:szCs w:val="22"/>
        </w:rPr>
        <w:t>że zapoznaliśmy się z projektem umowy i zobowiązujemy się, w przypadku wyboru naszej oferty, do zawarcia umowy zgodnej z niniejszą ofertą, na warunkach określonych w Specyfikacji Istotnych Warunków Zamówienia, w miejscu i terminie wyznaczonym przez Zamawiającego.</w:t>
      </w:r>
    </w:p>
    <w:p w14:paraId="3EDC21B8" w14:textId="1E067599" w:rsidR="00920CF7" w:rsidRDefault="00920CF7" w:rsidP="00920CF7">
      <w:pPr>
        <w:tabs>
          <w:tab w:val="left" w:pos="600"/>
        </w:tabs>
        <w:autoSpaceDE w:val="0"/>
        <w:autoSpaceDN w:val="0"/>
        <w:spacing w:line="276" w:lineRule="auto"/>
        <w:ind w:left="360"/>
        <w:jc w:val="both"/>
        <w:rPr>
          <w:b/>
          <w:color w:val="000000"/>
          <w:sz w:val="22"/>
          <w:szCs w:val="22"/>
        </w:rPr>
      </w:pPr>
    </w:p>
    <w:p w14:paraId="78DA3BAE" w14:textId="67307EE4" w:rsidR="00920CF7" w:rsidRDefault="00920CF7" w:rsidP="00920CF7">
      <w:pPr>
        <w:tabs>
          <w:tab w:val="left" w:pos="600"/>
        </w:tabs>
        <w:autoSpaceDE w:val="0"/>
        <w:autoSpaceDN w:val="0"/>
        <w:spacing w:line="276" w:lineRule="auto"/>
        <w:ind w:left="360"/>
        <w:jc w:val="both"/>
        <w:rPr>
          <w:b/>
          <w:color w:val="000000"/>
          <w:sz w:val="22"/>
          <w:szCs w:val="22"/>
        </w:rPr>
      </w:pPr>
    </w:p>
    <w:p w14:paraId="4A80D442" w14:textId="4B5BC33D" w:rsidR="00920CF7" w:rsidRDefault="00920CF7" w:rsidP="00920CF7">
      <w:pPr>
        <w:tabs>
          <w:tab w:val="left" w:pos="600"/>
        </w:tabs>
        <w:autoSpaceDE w:val="0"/>
        <w:autoSpaceDN w:val="0"/>
        <w:spacing w:line="276" w:lineRule="auto"/>
        <w:ind w:left="360"/>
        <w:jc w:val="both"/>
        <w:rPr>
          <w:b/>
          <w:color w:val="000000"/>
          <w:sz w:val="22"/>
          <w:szCs w:val="22"/>
        </w:rPr>
      </w:pPr>
    </w:p>
    <w:p w14:paraId="1A5DDE25" w14:textId="7807D50D" w:rsidR="00920CF7" w:rsidRPr="00920CF7" w:rsidRDefault="00920CF7" w:rsidP="00920CF7">
      <w:pPr>
        <w:tabs>
          <w:tab w:val="left" w:pos="600"/>
        </w:tabs>
        <w:autoSpaceDE w:val="0"/>
        <w:autoSpaceDN w:val="0"/>
        <w:spacing w:line="276" w:lineRule="auto"/>
        <w:jc w:val="both"/>
        <w:rPr>
          <w:b/>
          <w:bCs/>
          <w:i/>
          <w:iCs/>
          <w:color w:val="000000"/>
          <w:sz w:val="16"/>
          <w:szCs w:val="16"/>
        </w:rPr>
      </w:pPr>
      <w:r w:rsidRPr="00920CF7">
        <w:rPr>
          <w:b/>
          <w:bCs/>
          <w:i/>
          <w:iCs/>
          <w:color w:val="000000"/>
          <w:sz w:val="16"/>
          <w:szCs w:val="16"/>
        </w:rPr>
        <w:t xml:space="preserve">* </w:t>
      </w:r>
      <w:r>
        <w:rPr>
          <w:b/>
          <w:bCs/>
          <w:i/>
          <w:iCs/>
          <w:color w:val="000000"/>
          <w:sz w:val="16"/>
          <w:szCs w:val="16"/>
        </w:rPr>
        <w:t>Wpisać „X” we</w:t>
      </w:r>
      <w:r w:rsidRPr="00920CF7">
        <w:rPr>
          <w:b/>
          <w:bCs/>
          <w:i/>
          <w:iCs/>
          <w:color w:val="000000"/>
          <w:sz w:val="16"/>
          <w:szCs w:val="16"/>
        </w:rPr>
        <w:t> właściwy kwadrat</w:t>
      </w:r>
    </w:p>
    <w:p w14:paraId="6799ED8E" w14:textId="77777777" w:rsidR="00B75B3D" w:rsidRPr="00A01DF8" w:rsidRDefault="00B75B3D" w:rsidP="00712C45">
      <w:pPr>
        <w:numPr>
          <w:ilvl w:val="0"/>
          <w:numId w:val="76"/>
        </w:numPr>
        <w:spacing w:line="276" w:lineRule="auto"/>
        <w:jc w:val="both"/>
        <w:rPr>
          <w:b/>
          <w:color w:val="000000"/>
          <w:sz w:val="22"/>
          <w:szCs w:val="22"/>
        </w:rPr>
      </w:pPr>
      <w:r w:rsidRPr="00A01DF8">
        <w:rPr>
          <w:b/>
          <w:color w:val="000000"/>
          <w:sz w:val="22"/>
          <w:szCs w:val="22"/>
        </w:rPr>
        <w:lastRenderedPageBreak/>
        <w:t xml:space="preserve">ZAMÓWIENIE ZREALIZUJEMY </w:t>
      </w:r>
      <w:r w:rsidRPr="00A01DF8">
        <w:rPr>
          <w:color w:val="000000"/>
          <w:sz w:val="22"/>
          <w:szCs w:val="22"/>
        </w:rPr>
        <w:t xml:space="preserve">sami/ </w:t>
      </w:r>
      <w:r w:rsidRPr="00A01DF8">
        <w:rPr>
          <w:b/>
          <w:color w:val="000000"/>
          <w:sz w:val="22"/>
          <w:szCs w:val="22"/>
        </w:rPr>
        <w:t xml:space="preserve">ZAMIERZAMY </w:t>
      </w:r>
      <w:r w:rsidRPr="00A01DF8">
        <w:rPr>
          <w:color w:val="000000"/>
          <w:sz w:val="22"/>
          <w:szCs w:val="22"/>
        </w:rPr>
        <w:t xml:space="preserve">powierzyć podwykonawcom wykonanie następujących części zamówienia </w:t>
      </w:r>
      <w:r w:rsidRPr="00A01DF8">
        <w:rPr>
          <w:i/>
          <w:color w:val="000000"/>
          <w:sz w:val="22"/>
          <w:szCs w:val="22"/>
        </w:rPr>
        <w:t>(niepotrzebne skreślić):</w:t>
      </w:r>
    </w:p>
    <w:p w14:paraId="173B4777" w14:textId="77777777" w:rsidR="00B75B3D" w:rsidRPr="00A01DF8" w:rsidRDefault="00B75B3D" w:rsidP="00A01DF8">
      <w:pPr>
        <w:spacing w:line="276" w:lineRule="auto"/>
        <w:ind w:firstLine="360"/>
        <w:jc w:val="both"/>
        <w:rPr>
          <w:b/>
          <w:color w:val="000000"/>
          <w:sz w:val="22"/>
          <w:szCs w:val="22"/>
        </w:rPr>
      </w:pPr>
      <w:r w:rsidRPr="00A01DF8">
        <w:rPr>
          <w:b/>
          <w:color w:val="000000"/>
          <w:sz w:val="22"/>
          <w:szCs w:val="22"/>
        </w:rPr>
        <w:t>_____________________________________________________________</w:t>
      </w:r>
    </w:p>
    <w:p w14:paraId="583162C4" w14:textId="421C6D5C" w:rsidR="00B75B3D" w:rsidRDefault="00B75B3D" w:rsidP="00A01DF8">
      <w:pPr>
        <w:pBdr>
          <w:bottom w:val="single" w:sz="12" w:space="1" w:color="auto"/>
        </w:pBdr>
        <w:spacing w:line="276" w:lineRule="auto"/>
        <w:ind w:left="360" w:firstLine="60"/>
        <w:jc w:val="both"/>
        <w:rPr>
          <w:color w:val="000000"/>
          <w:sz w:val="22"/>
          <w:szCs w:val="22"/>
        </w:rPr>
      </w:pPr>
      <w:r w:rsidRPr="00A01DF8">
        <w:rPr>
          <w:b/>
          <w:color w:val="000000"/>
          <w:sz w:val="22"/>
          <w:szCs w:val="22"/>
        </w:rPr>
        <w:t xml:space="preserve">ZAMIERZAMY </w:t>
      </w:r>
      <w:r w:rsidRPr="00A01DF8">
        <w:rPr>
          <w:color w:val="000000"/>
          <w:sz w:val="22"/>
          <w:szCs w:val="22"/>
        </w:rPr>
        <w:t>powierzyć wykonanie części zamówienia następującym podwykonawcom:</w:t>
      </w:r>
    </w:p>
    <w:p w14:paraId="579C428E" w14:textId="77777777" w:rsidR="00A01DF8" w:rsidRPr="00A01DF8" w:rsidRDefault="00A01DF8" w:rsidP="00A01DF8">
      <w:pPr>
        <w:pBdr>
          <w:bottom w:val="single" w:sz="12" w:space="1" w:color="auto"/>
        </w:pBdr>
        <w:spacing w:line="276" w:lineRule="auto"/>
        <w:ind w:left="360" w:firstLine="60"/>
        <w:jc w:val="both"/>
        <w:rPr>
          <w:b/>
          <w:color w:val="000000"/>
          <w:sz w:val="22"/>
          <w:szCs w:val="22"/>
        </w:rPr>
      </w:pPr>
    </w:p>
    <w:p w14:paraId="29A33F0B" w14:textId="77777777" w:rsidR="00B75B3D" w:rsidRPr="00A01DF8" w:rsidRDefault="00B75B3D" w:rsidP="00A01DF8">
      <w:pPr>
        <w:tabs>
          <w:tab w:val="left" w:pos="600"/>
        </w:tabs>
        <w:autoSpaceDE w:val="0"/>
        <w:autoSpaceDN w:val="0"/>
        <w:spacing w:line="276" w:lineRule="auto"/>
        <w:jc w:val="both"/>
        <w:rPr>
          <w:b/>
          <w:color w:val="000000"/>
          <w:sz w:val="22"/>
          <w:szCs w:val="22"/>
        </w:rPr>
      </w:pPr>
    </w:p>
    <w:p w14:paraId="76B65160" w14:textId="3FEB3F5B" w:rsidR="00B75B3D" w:rsidRPr="00A01DF8" w:rsidRDefault="00B75B3D" w:rsidP="00712C45">
      <w:pPr>
        <w:numPr>
          <w:ilvl w:val="0"/>
          <w:numId w:val="76"/>
        </w:numPr>
        <w:tabs>
          <w:tab w:val="left" w:pos="600"/>
        </w:tabs>
        <w:autoSpaceDE w:val="0"/>
        <w:autoSpaceDN w:val="0"/>
        <w:spacing w:line="276" w:lineRule="auto"/>
        <w:ind w:left="357" w:hanging="357"/>
        <w:jc w:val="both"/>
        <w:rPr>
          <w:color w:val="000000"/>
          <w:sz w:val="22"/>
          <w:szCs w:val="22"/>
        </w:rPr>
      </w:pPr>
      <w:r w:rsidRPr="00A01DF8">
        <w:rPr>
          <w:sz w:val="22"/>
          <w:szCs w:val="22"/>
        </w:rPr>
        <w:t xml:space="preserve">Niżej podpisany(-a)(-i) oficjalnie </w:t>
      </w:r>
      <w:r w:rsidRPr="00A01DF8">
        <w:rPr>
          <w:b/>
          <w:sz w:val="22"/>
          <w:szCs w:val="22"/>
          <w:u w:val="single"/>
        </w:rPr>
        <w:t>wyraża(-ją) zgodę / nie wyraża (-ją) zgody*</w:t>
      </w:r>
      <w:r w:rsidR="00920CF7">
        <w:rPr>
          <w:b/>
          <w:sz w:val="22"/>
          <w:szCs w:val="22"/>
          <w:u w:val="single"/>
        </w:rPr>
        <w:t>*</w:t>
      </w:r>
      <w:r w:rsidRPr="00A01DF8">
        <w:rPr>
          <w:sz w:val="22"/>
          <w:szCs w:val="22"/>
        </w:rPr>
        <w:t xml:space="preserve"> na to, aby Zamawiający</w:t>
      </w:r>
      <w:r w:rsidR="0094231A">
        <w:rPr>
          <w:sz w:val="22"/>
          <w:szCs w:val="22"/>
        </w:rPr>
        <w:t xml:space="preserve"> </w:t>
      </w:r>
      <w:r w:rsidRPr="00A01DF8">
        <w:rPr>
          <w:sz w:val="22"/>
          <w:szCs w:val="22"/>
        </w:rPr>
        <w:t>uzyska</w:t>
      </w:r>
      <w:r w:rsidR="0094231A">
        <w:rPr>
          <w:sz w:val="22"/>
          <w:szCs w:val="22"/>
        </w:rPr>
        <w:t>ł</w:t>
      </w:r>
      <w:r w:rsidRPr="00A01DF8">
        <w:rPr>
          <w:sz w:val="22"/>
          <w:szCs w:val="22"/>
        </w:rPr>
        <w:t xml:space="preserve"> dostęp do dokumentów potwierdzających informacje, które zostały przedstawione w załączniku nr 4 do SIWZ (tj. Oświadczeniu dotyczącym przesłanek wykluczenia z postępowania) na potrzeby postępowania pn. </w:t>
      </w:r>
      <w:r w:rsidR="00A01DF8" w:rsidRPr="00A01DF8">
        <w:rPr>
          <w:b/>
          <w:bCs/>
          <w:sz w:val="22"/>
          <w:szCs w:val="22"/>
        </w:rPr>
        <w:t>„</w:t>
      </w:r>
      <w:r w:rsidR="00734752" w:rsidRPr="00734752">
        <w:rPr>
          <w:rFonts w:eastAsia="Times New Roman"/>
          <w:b/>
          <w:bCs/>
          <w:color w:val="000000"/>
          <w:sz w:val="20"/>
          <w:szCs w:val="20"/>
          <w:lang w:eastAsia="de-DE"/>
        </w:rPr>
        <w:t>PRZEBUDOWA NA FONTANNĘ ZBIORNIKA PRZECIWPOŻAROWEGO</w:t>
      </w:r>
      <w:r w:rsidR="00734752">
        <w:rPr>
          <w:rFonts w:eastAsia="Times New Roman"/>
          <w:b/>
          <w:bCs/>
          <w:color w:val="000000"/>
          <w:sz w:val="20"/>
          <w:szCs w:val="20"/>
          <w:lang w:eastAsia="de-DE"/>
        </w:rPr>
        <w:t xml:space="preserve"> </w:t>
      </w:r>
      <w:r w:rsidR="00734752" w:rsidRPr="00734752">
        <w:rPr>
          <w:rFonts w:eastAsia="Times New Roman"/>
          <w:b/>
          <w:bCs/>
          <w:color w:val="000000"/>
          <w:sz w:val="20"/>
          <w:szCs w:val="20"/>
          <w:lang w:eastAsia="de-DE"/>
        </w:rPr>
        <w:t>PRZY UL. NIEMIERZYŃSKIEJ W SZCZECINIE</w:t>
      </w:r>
      <w:r w:rsidR="00734752">
        <w:rPr>
          <w:rFonts w:eastAsia="Times New Roman"/>
          <w:b/>
          <w:bCs/>
          <w:color w:val="000000"/>
          <w:sz w:val="20"/>
          <w:szCs w:val="20"/>
          <w:lang w:eastAsia="de-DE"/>
        </w:rPr>
        <w:t>”</w:t>
      </w:r>
      <w:r w:rsidR="00734752" w:rsidRPr="00A01DF8">
        <w:rPr>
          <w:sz w:val="22"/>
          <w:szCs w:val="22"/>
        </w:rPr>
        <w:t xml:space="preserve"> </w:t>
      </w:r>
      <w:r w:rsidRPr="00A01DF8">
        <w:rPr>
          <w:sz w:val="22"/>
          <w:szCs w:val="22"/>
        </w:rPr>
        <w:t xml:space="preserve">w zakresie </w:t>
      </w:r>
      <w:r w:rsidRPr="00A01DF8">
        <w:rPr>
          <w:color w:val="000000" w:themeColor="text1"/>
          <w:sz w:val="22"/>
          <w:szCs w:val="22"/>
        </w:rPr>
        <w:t xml:space="preserve">podstawy wykluczenia o której mowa w art. 24 ust. 5 pkt. 1 </w:t>
      </w:r>
      <w:proofErr w:type="spellStart"/>
      <w:r w:rsidRPr="00A01DF8">
        <w:rPr>
          <w:color w:val="000000" w:themeColor="text1"/>
          <w:sz w:val="22"/>
          <w:szCs w:val="22"/>
        </w:rPr>
        <w:t>Pzp</w:t>
      </w:r>
      <w:proofErr w:type="spellEnd"/>
      <w:r w:rsidRPr="00A01DF8">
        <w:rPr>
          <w:color w:val="000000" w:themeColor="text1"/>
          <w:sz w:val="22"/>
          <w:szCs w:val="22"/>
        </w:rPr>
        <w:t>. W przypadku wyrażenia zgody dokumenty te pobrać można pod adresami:</w:t>
      </w:r>
    </w:p>
    <w:p w14:paraId="4B5CBB8C" w14:textId="77777777" w:rsidR="00B75B3D" w:rsidRPr="00A01DF8" w:rsidRDefault="00B00DCC" w:rsidP="00A01DF8">
      <w:pPr>
        <w:spacing w:after="200" w:line="276" w:lineRule="auto"/>
        <w:ind w:firstLine="357"/>
        <w:jc w:val="both"/>
        <w:rPr>
          <w:rStyle w:val="Hipercze"/>
          <w:b/>
          <w:color w:val="000000" w:themeColor="text1"/>
          <w:sz w:val="22"/>
          <w:szCs w:val="22"/>
        </w:rPr>
      </w:pPr>
      <w:hyperlink r:id="rId10" w:history="1">
        <w:r w:rsidR="00B75B3D" w:rsidRPr="00A01DF8">
          <w:rPr>
            <w:rStyle w:val="Hipercze"/>
            <w:b/>
            <w:color w:val="000000" w:themeColor="text1"/>
            <w:sz w:val="22"/>
            <w:szCs w:val="22"/>
          </w:rPr>
          <w:t>https://ems.ms.gov.pl/</w:t>
        </w:r>
      </w:hyperlink>
    </w:p>
    <w:p w14:paraId="3F93C473" w14:textId="77777777" w:rsidR="00B75B3D" w:rsidRPr="00A01DF8" w:rsidRDefault="00B00DCC" w:rsidP="00A01DF8">
      <w:pPr>
        <w:spacing w:after="200" w:line="276" w:lineRule="auto"/>
        <w:ind w:firstLine="357"/>
        <w:jc w:val="both"/>
        <w:rPr>
          <w:rStyle w:val="Hipercze"/>
          <w:b/>
          <w:color w:val="000000" w:themeColor="text1"/>
          <w:sz w:val="22"/>
          <w:szCs w:val="22"/>
          <w:u w:val="none"/>
        </w:rPr>
      </w:pPr>
      <w:hyperlink r:id="rId11" w:history="1">
        <w:r w:rsidR="00B75B3D" w:rsidRPr="00A01DF8">
          <w:rPr>
            <w:rStyle w:val="Hipercze"/>
            <w:b/>
            <w:color w:val="000000" w:themeColor="text1"/>
            <w:sz w:val="22"/>
            <w:szCs w:val="22"/>
          </w:rPr>
          <w:t>https://prod.ceidg.gov.pl</w:t>
        </w:r>
      </w:hyperlink>
      <w:r w:rsidR="00B75B3D" w:rsidRPr="00A01DF8">
        <w:rPr>
          <w:b/>
          <w:color w:val="000000" w:themeColor="text1"/>
          <w:sz w:val="22"/>
          <w:szCs w:val="22"/>
        </w:rPr>
        <w:t xml:space="preserve">; </w:t>
      </w:r>
    </w:p>
    <w:p w14:paraId="22E43A68" w14:textId="77777777" w:rsidR="00B75B3D" w:rsidRPr="00A01DF8" w:rsidRDefault="00B75B3D" w:rsidP="00A01DF8">
      <w:pPr>
        <w:spacing w:line="276" w:lineRule="auto"/>
        <w:ind w:left="357"/>
        <w:jc w:val="both"/>
        <w:rPr>
          <w:color w:val="000000" w:themeColor="text1"/>
          <w:sz w:val="22"/>
          <w:szCs w:val="22"/>
        </w:rPr>
      </w:pPr>
      <w:r w:rsidRPr="00A01DF8">
        <w:rPr>
          <w:color w:val="000000" w:themeColor="text1"/>
          <w:sz w:val="22"/>
          <w:szCs w:val="22"/>
        </w:rPr>
        <w:t>W przypadku, gdy dokumenty te dostępne są pod innymi adresami niż powyżej podać należy np. adres internetowy, wydający urząd lub organ, dokładne dane referencyjne dokumentacji, identyfikator wydruku:</w:t>
      </w:r>
    </w:p>
    <w:p w14:paraId="28A17E53" w14:textId="77777777" w:rsidR="00B75B3D" w:rsidRPr="00A01DF8" w:rsidRDefault="00B75B3D" w:rsidP="00A01DF8">
      <w:pPr>
        <w:spacing w:line="276" w:lineRule="auto"/>
        <w:ind w:left="357"/>
        <w:jc w:val="both"/>
        <w:rPr>
          <w:b/>
          <w:sz w:val="22"/>
          <w:szCs w:val="22"/>
          <w:u w:val="single"/>
        </w:rPr>
      </w:pPr>
      <w:r w:rsidRPr="00A01DF8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4AF250" w14:textId="6B87EF5F" w:rsidR="00B75B3D" w:rsidRPr="00A01DF8" w:rsidRDefault="00B75B3D" w:rsidP="00712C45">
      <w:pPr>
        <w:numPr>
          <w:ilvl w:val="0"/>
          <w:numId w:val="76"/>
        </w:numPr>
        <w:tabs>
          <w:tab w:val="left" w:pos="600"/>
        </w:tabs>
        <w:autoSpaceDE w:val="0"/>
        <w:autoSpaceDN w:val="0"/>
        <w:spacing w:line="276" w:lineRule="auto"/>
        <w:ind w:left="357" w:hanging="357"/>
        <w:jc w:val="both"/>
        <w:rPr>
          <w:color w:val="000000"/>
          <w:sz w:val="22"/>
          <w:szCs w:val="22"/>
        </w:rPr>
      </w:pPr>
      <w:r w:rsidRPr="00A01DF8">
        <w:rPr>
          <w:rFonts w:eastAsia="Times New Roman"/>
          <w:b/>
          <w:color w:val="000000"/>
          <w:sz w:val="22"/>
          <w:szCs w:val="22"/>
          <w:shd w:val="clear" w:color="auto" w:fill="FFFFFF"/>
        </w:rPr>
        <w:t>OŚWIADCZAMY,</w:t>
      </w:r>
      <w:r w:rsidRPr="00A01DF8">
        <w:rPr>
          <w:rFonts w:eastAsia="Times New Roman"/>
          <w:color w:val="000000"/>
          <w:sz w:val="22"/>
          <w:szCs w:val="22"/>
          <w:shd w:val="clear" w:color="auto" w:fill="FFFFFF"/>
        </w:rPr>
        <w:t xml:space="preserve"> że wypełniliśmy obowiązki informacyjne przewidziane w art. 13 lub art. 14 RODO</w:t>
      </w:r>
      <w:r w:rsidRPr="00A01DF8">
        <w:rPr>
          <w:rFonts w:eastAsia="Times New Roman"/>
          <w:color w:val="000000"/>
          <w:sz w:val="22"/>
          <w:szCs w:val="22"/>
          <w:vertAlign w:val="superscript"/>
        </w:rPr>
        <w:footnoteReference w:id="8"/>
      </w:r>
      <w:r w:rsidRPr="00A01DF8">
        <w:rPr>
          <w:rFonts w:eastAsia="Times New Roman"/>
          <w:color w:val="000000"/>
          <w:sz w:val="22"/>
          <w:szCs w:val="22"/>
          <w:shd w:val="clear" w:color="auto" w:fill="FFFFFF"/>
        </w:rPr>
        <w:t xml:space="preserve"> wobec osób fizycznych, od których dane osobowe bezpośrednio lub pośrednio pozyskałem w celu ubiegania się o udzielenie zamówienia publicznego w niniejszym postępowaniu</w:t>
      </w:r>
      <w:r w:rsidRPr="00A01DF8">
        <w:rPr>
          <w:rFonts w:eastAsia="Times New Roman"/>
          <w:color w:val="000000"/>
          <w:sz w:val="22"/>
          <w:szCs w:val="22"/>
          <w:vertAlign w:val="superscript"/>
        </w:rPr>
        <w:footnoteReference w:id="9"/>
      </w:r>
      <w:r w:rsidRPr="00A01DF8">
        <w:rPr>
          <w:rFonts w:eastAsia="Times New Roman"/>
          <w:color w:val="000000"/>
          <w:sz w:val="22"/>
          <w:szCs w:val="22"/>
          <w:shd w:val="clear" w:color="auto" w:fill="FFFFFF"/>
        </w:rPr>
        <w:t>.</w:t>
      </w:r>
    </w:p>
    <w:p w14:paraId="378015C8" w14:textId="6C15134B" w:rsidR="00B75B3D" w:rsidRDefault="00B75B3D" w:rsidP="00712C45">
      <w:pPr>
        <w:numPr>
          <w:ilvl w:val="0"/>
          <w:numId w:val="76"/>
        </w:numPr>
        <w:spacing w:line="276" w:lineRule="auto"/>
        <w:ind w:left="357"/>
        <w:contextualSpacing/>
        <w:jc w:val="both"/>
        <w:rPr>
          <w:rFonts w:eastAsia="Times New Roman"/>
          <w:color w:val="000000"/>
          <w:sz w:val="22"/>
          <w:szCs w:val="22"/>
        </w:rPr>
      </w:pPr>
      <w:r w:rsidRPr="00A01DF8">
        <w:rPr>
          <w:rFonts w:eastAsia="Times New Roman"/>
          <w:b/>
          <w:bCs/>
          <w:color w:val="000000"/>
          <w:sz w:val="22"/>
          <w:szCs w:val="22"/>
        </w:rPr>
        <w:t>OŚWIADCZAMY</w:t>
      </w:r>
      <w:r w:rsidRPr="00A01DF8">
        <w:rPr>
          <w:rFonts w:eastAsia="Times New Roman"/>
          <w:color w:val="000000"/>
          <w:sz w:val="22"/>
          <w:szCs w:val="22"/>
        </w:rPr>
        <w:t xml:space="preserve">, iż informacje i dokumenty zawarte na stronach nr od ____ do ____ - stanowią tajemnicę przedsiębiorstwa w rozumieniu przepisów o zwalczaniu nieuczciwej konkurencji, co wykazaliśmy w załączniku nr ___ do oferty i zastrzegamy, że nie mogą być one udostępniane. </w:t>
      </w:r>
    </w:p>
    <w:p w14:paraId="47D07272" w14:textId="77777777" w:rsidR="00B75B3D" w:rsidRPr="00A01DF8" w:rsidRDefault="00B75B3D" w:rsidP="00712C45">
      <w:pPr>
        <w:numPr>
          <w:ilvl w:val="0"/>
          <w:numId w:val="76"/>
        </w:numPr>
        <w:spacing w:line="276" w:lineRule="auto"/>
        <w:ind w:left="357"/>
        <w:contextualSpacing/>
        <w:jc w:val="both"/>
        <w:rPr>
          <w:rFonts w:eastAsia="Times New Roman"/>
          <w:color w:val="000000"/>
          <w:sz w:val="22"/>
          <w:szCs w:val="22"/>
        </w:rPr>
      </w:pPr>
      <w:r w:rsidRPr="00A01DF8">
        <w:rPr>
          <w:rFonts w:eastAsia="Times New Roman"/>
          <w:b/>
          <w:bCs/>
          <w:color w:val="000000"/>
          <w:sz w:val="22"/>
          <w:szCs w:val="22"/>
        </w:rPr>
        <w:t xml:space="preserve">OFERTĘ </w:t>
      </w:r>
      <w:r w:rsidRPr="00A01DF8">
        <w:rPr>
          <w:rFonts w:eastAsia="Times New Roman"/>
          <w:color w:val="000000"/>
          <w:sz w:val="22"/>
          <w:szCs w:val="22"/>
        </w:rPr>
        <w:t>składamy na _________ stronach.</w:t>
      </w:r>
    </w:p>
    <w:p w14:paraId="22C3629F" w14:textId="77777777" w:rsidR="00B75B3D" w:rsidRPr="00A01DF8" w:rsidRDefault="00B75B3D" w:rsidP="00712C45">
      <w:pPr>
        <w:numPr>
          <w:ilvl w:val="0"/>
          <w:numId w:val="76"/>
        </w:numPr>
        <w:spacing w:line="276" w:lineRule="auto"/>
        <w:ind w:left="357"/>
        <w:contextualSpacing/>
        <w:jc w:val="both"/>
        <w:rPr>
          <w:rFonts w:eastAsia="Times New Roman"/>
          <w:color w:val="000000"/>
          <w:sz w:val="22"/>
          <w:szCs w:val="22"/>
        </w:rPr>
      </w:pPr>
      <w:r w:rsidRPr="00A01DF8">
        <w:rPr>
          <w:rFonts w:eastAsia="Times New Roman"/>
          <w:b/>
          <w:bCs/>
          <w:color w:val="000000"/>
          <w:sz w:val="22"/>
          <w:szCs w:val="22"/>
        </w:rPr>
        <w:t xml:space="preserve">ZAŁĄCZNIKAMI </w:t>
      </w:r>
      <w:r w:rsidRPr="00A01DF8">
        <w:rPr>
          <w:rFonts w:eastAsia="Times New Roman"/>
          <w:color w:val="000000"/>
          <w:sz w:val="22"/>
          <w:szCs w:val="22"/>
        </w:rPr>
        <w:t>do oferty, stanowiącymi jej integralną część są:</w:t>
      </w:r>
    </w:p>
    <w:p w14:paraId="3CAB341F" w14:textId="77777777" w:rsidR="00B75B3D" w:rsidRPr="00A01DF8" w:rsidRDefault="00B75B3D" w:rsidP="00A01DF8">
      <w:pPr>
        <w:tabs>
          <w:tab w:val="left" w:pos="600"/>
        </w:tabs>
        <w:autoSpaceDE w:val="0"/>
        <w:autoSpaceDN w:val="0"/>
        <w:spacing w:before="120" w:line="276" w:lineRule="auto"/>
        <w:ind w:left="360"/>
        <w:contextualSpacing/>
        <w:jc w:val="both"/>
        <w:rPr>
          <w:rFonts w:eastAsia="Times New Roman"/>
          <w:color w:val="000000"/>
          <w:sz w:val="22"/>
          <w:szCs w:val="22"/>
        </w:rPr>
      </w:pPr>
      <w:r w:rsidRPr="00A01DF8">
        <w:rPr>
          <w:rFonts w:eastAsia="Times New Roman"/>
          <w:color w:val="000000"/>
          <w:sz w:val="22"/>
          <w:szCs w:val="22"/>
        </w:rPr>
        <w:t>_________</w:t>
      </w:r>
    </w:p>
    <w:p w14:paraId="0EFB523F" w14:textId="77777777" w:rsidR="00B75B3D" w:rsidRPr="00A01DF8" w:rsidRDefault="00B75B3D" w:rsidP="00A01DF8">
      <w:pPr>
        <w:tabs>
          <w:tab w:val="left" w:pos="600"/>
        </w:tabs>
        <w:autoSpaceDE w:val="0"/>
        <w:autoSpaceDN w:val="0"/>
        <w:spacing w:before="120" w:line="276" w:lineRule="auto"/>
        <w:ind w:left="360"/>
        <w:contextualSpacing/>
        <w:jc w:val="both"/>
        <w:rPr>
          <w:rFonts w:eastAsia="Times New Roman"/>
          <w:color w:val="000000"/>
          <w:sz w:val="22"/>
          <w:szCs w:val="22"/>
        </w:rPr>
      </w:pPr>
      <w:r w:rsidRPr="00A01DF8">
        <w:rPr>
          <w:rFonts w:eastAsia="Times New Roman"/>
          <w:color w:val="000000"/>
          <w:sz w:val="22"/>
          <w:szCs w:val="22"/>
        </w:rPr>
        <w:t>_________</w:t>
      </w:r>
    </w:p>
    <w:p w14:paraId="2CA8FE21" w14:textId="4796E0E5" w:rsidR="00B75B3D" w:rsidRPr="00920CF7" w:rsidRDefault="00B75B3D" w:rsidP="00920CF7">
      <w:pPr>
        <w:tabs>
          <w:tab w:val="left" w:pos="600"/>
        </w:tabs>
        <w:autoSpaceDE w:val="0"/>
        <w:autoSpaceDN w:val="0"/>
        <w:spacing w:before="120" w:line="276" w:lineRule="auto"/>
        <w:ind w:left="360"/>
        <w:contextualSpacing/>
        <w:jc w:val="both"/>
        <w:rPr>
          <w:rFonts w:eastAsia="Times New Roman"/>
          <w:color w:val="000000"/>
          <w:sz w:val="22"/>
          <w:szCs w:val="22"/>
        </w:rPr>
      </w:pPr>
      <w:r w:rsidRPr="00A01DF8">
        <w:rPr>
          <w:rFonts w:eastAsia="Times New Roman"/>
          <w:color w:val="000000"/>
          <w:sz w:val="22"/>
          <w:szCs w:val="22"/>
        </w:rPr>
        <w:t>_________</w:t>
      </w:r>
    </w:p>
    <w:p w14:paraId="6A29F308" w14:textId="77777777" w:rsidR="00B75B3D" w:rsidRPr="00A01DF8" w:rsidRDefault="00B75B3D" w:rsidP="00B75B3D">
      <w:pPr>
        <w:tabs>
          <w:tab w:val="left" w:pos="600"/>
        </w:tabs>
        <w:autoSpaceDE w:val="0"/>
        <w:autoSpaceDN w:val="0"/>
        <w:spacing w:before="120"/>
        <w:ind w:left="360"/>
        <w:contextualSpacing/>
        <w:jc w:val="both"/>
        <w:rPr>
          <w:color w:val="000000"/>
          <w:sz w:val="22"/>
          <w:szCs w:val="22"/>
        </w:rPr>
      </w:pPr>
    </w:p>
    <w:p w14:paraId="665D58D7" w14:textId="77777777" w:rsidR="00B75B3D" w:rsidRPr="00A01DF8" w:rsidRDefault="00B75B3D" w:rsidP="00B75B3D">
      <w:pPr>
        <w:tabs>
          <w:tab w:val="left" w:pos="1800"/>
        </w:tabs>
        <w:jc w:val="right"/>
        <w:rPr>
          <w:color w:val="000000"/>
          <w:sz w:val="22"/>
          <w:szCs w:val="22"/>
        </w:rPr>
      </w:pPr>
      <w:r w:rsidRPr="00A01DF8">
        <w:rPr>
          <w:color w:val="000000"/>
          <w:sz w:val="22"/>
          <w:szCs w:val="22"/>
        </w:rPr>
        <w:t>.................................. , dnia ......................      …….……….........................................................</w:t>
      </w:r>
    </w:p>
    <w:p w14:paraId="715FBC07" w14:textId="2E637173" w:rsidR="00A01DF8" w:rsidRPr="00920CF7" w:rsidRDefault="00B75B3D" w:rsidP="00920CF7">
      <w:pPr>
        <w:tabs>
          <w:tab w:val="left" w:pos="5740"/>
        </w:tabs>
        <w:jc w:val="right"/>
        <w:rPr>
          <w:i/>
          <w:iCs/>
          <w:color w:val="000000"/>
          <w:sz w:val="22"/>
          <w:szCs w:val="22"/>
        </w:rPr>
      </w:pPr>
      <w:r w:rsidRPr="00A01DF8">
        <w:rPr>
          <w:color w:val="000000"/>
          <w:sz w:val="22"/>
          <w:szCs w:val="22"/>
        </w:rPr>
        <w:t xml:space="preserve">                                                                           </w:t>
      </w:r>
      <w:r w:rsidRPr="00A01DF8">
        <w:rPr>
          <w:i/>
          <w:iCs/>
          <w:color w:val="000000"/>
          <w:sz w:val="22"/>
          <w:szCs w:val="22"/>
        </w:rPr>
        <w:t>(podpis osoby upoważnionej do reprezentacji)</w:t>
      </w:r>
    </w:p>
    <w:p w14:paraId="1BD1CDF1" w14:textId="77777777" w:rsidR="00B75B3D" w:rsidRPr="00A50353" w:rsidRDefault="00B75B3D" w:rsidP="005979D1">
      <w:pPr>
        <w:tabs>
          <w:tab w:val="left" w:pos="7335"/>
        </w:tabs>
        <w:rPr>
          <w:rFonts w:eastAsia="Times New Roman"/>
          <w:b/>
          <w:color w:val="000000" w:themeColor="text1"/>
          <w:sz w:val="23"/>
          <w:szCs w:val="23"/>
        </w:rPr>
      </w:pPr>
      <w:bookmarkStart w:id="2" w:name="_GoBack"/>
      <w:bookmarkEnd w:id="2"/>
    </w:p>
    <w:sectPr w:rsidR="00B75B3D" w:rsidRPr="00A50353" w:rsidSect="008360C4">
      <w:headerReference w:type="even" r:id="rId12"/>
      <w:headerReference w:type="default" r:id="rId13"/>
      <w:footerReference w:type="even" r:id="rId14"/>
      <w:footerReference w:type="default" r:id="rId15"/>
      <w:pgSz w:w="11906" w:h="16838"/>
      <w:pgMar w:top="2410" w:right="1559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8AEF9E" w14:textId="77777777" w:rsidR="00B00DCC" w:rsidRDefault="00B00DCC" w:rsidP="00A10022">
      <w:r>
        <w:separator/>
      </w:r>
    </w:p>
  </w:endnote>
  <w:endnote w:type="continuationSeparator" w:id="0">
    <w:p w14:paraId="704BD586" w14:textId="77777777" w:rsidR="00B00DCC" w:rsidRDefault="00B00DCC" w:rsidP="00A10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0B7BD" w14:textId="77777777" w:rsidR="00AD4C78" w:rsidRDefault="00AD4C78" w:rsidP="00BE600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C6358A" w14:textId="77777777" w:rsidR="00AD4C78" w:rsidRDefault="00AD4C78" w:rsidP="009E299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Numerstrony"/>
      </w:rPr>
      <w:id w:val="1164361473"/>
      <w:docPartObj>
        <w:docPartGallery w:val="Page Numbers (Bottom of Page)"/>
        <w:docPartUnique/>
      </w:docPartObj>
    </w:sdtPr>
    <w:sdtEndPr>
      <w:rPr>
        <w:rStyle w:val="Numerstrony"/>
        <w:sz w:val="18"/>
        <w:szCs w:val="18"/>
      </w:rPr>
    </w:sdtEndPr>
    <w:sdtContent>
      <w:p w14:paraId="25291BE1" w14:textId="0CD6DEB5" w:rsidR="00AD4C78" w:rsidRPr="00A50353" w:rsidRDefault="00AD4C78" w:rsidP="007C61AF">
        <w:pPr>
          <w:pStyle w:val="Stopka"/>
          <w:framePr w:wrap="none" w:vAnchor="text" w:hAnchor="margin" w:xAlign="right" w:y="1"/>
          <w:rPr>
            <w:rStyle w:val="Numerstrony"/>
            <w:sz w:val="18"/>
            <w:szCs w:val="18"/>
          </w:rPr>
        </w:pPr>
        <w:r w:rsidRPr="00A50353">
          <w:rPr>
            <w:rStyle w:val="Numerstrony"/>
            <w:sz w:val="18"/>
            <w:szCs w:val="18"/>
          </w:rPr>
          <w:fldChar w:fldCharType="begin"/>
        </w:r>
        <w:r w:rsidRPr="00A50353">
          <w:rPr>
            <w:rStyle w:val="Numerstrony"/>
            <w:sz w:val="18"/>
            <w:szCs w:val="18"/>
          </w:rPr>
          <w:instrText xml:space="preserve"> PAGE </w:instrText>
        </w:r>
        <w:r w:rsidRPr="00A50353">
          <w:rPr>
            <w:rStyle w:val="Numerstrony"/>
            <w:sz w:val="18"/>
            <w:szCs w:val="18"/>
          </w:rPr>
          <w:fldChar w:fldCharType="separate"/>
        </w:r>
        <w:r w:rsidR="005979D1">
          <w:rPr>
            <w:rStyle w:val="Numerstrony"/>
            <w:noProof/>
            <w:sz w:val="18"/>
            <w:szCs w:val="18"/>
          </w:rPr>
          <w:t>1</w:t>
        </w:r>
        <w:r w:rsidRPr="00A50353">
          <w:rPr>
            <w:rStyle w:val="Numerstrony"/>
            <w:sz w:val="18"/>
            <w:szCs w:val="18"/>
          </w:rPr>
          <w:fldChar w:fldCharType="end"/>
        </w:r>
      </w:p>
    </w:sdtContent>
  </w:sdt>
  <w:p w14:paraId="09F09AB4" w14:textId="70B2EE5F" w:rsidR="00AD4C78" w:rsidRPr="00A50353" w:rsidRDefault="00AD4C78" w:rsidP="00BE6004">
    <w:pPr>
      <w:tabs>
        <w:tab w:val="left" w:pos="0"/>
      </w:tabs>
      <w:suppressAutoHyphens/>
      <w:ind w:left="-284" w:right="360"/>
      <w:jc w:val="center"/>
      <w:rPr>
        <w:rFonts w:eastAsia="Times New Roman"/>
        <w:b/>
        <w:color w:val="000000" w:themeColor="text1"/>
        <w:sz w:val="18"/>
        <w:szCs w:val="18"/>
        <w:lang w:eastAsia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E03B37" w14:textId="77777777" w:rsidR="00B00DCC" w:rsidRDefault="00B00DCC" w:rsidP="00A10022">
      <w:r>
        <w:separator/>
      </w:r>
    </w:p>
  </w:footnote>
  <w:footnote w:type="continuationSeparator" w:id="0">
    <w:p w14:paraId="18146F0F" w14:textId="77777777" w:rsidR="00B00DCC" w:rsidRDefault="00B00DCC" w:rsidP="00A10022">
      <w:r>
        <w:continuationSeparator/>
      </w:r>
    </w:p>
  </w:footnote>
  <w:footnote w:id="1">
    <w:p w14:paraId="50A148F5" w14:textId="77777777" w:rsidR="00AD4C78" w:rsidRPr="00A01DF8" w:rsidRDefault="00AD4C78" w:rsidP="00B75B3D">
      <w:pPr>
        <w:pStyle w:val="Tekstprzypisudolnego"/>
        <w:ind w:left="0" w:firstLine="0"/>
        <w:rPr>
          <w:i/>
          <w:sz w:val="14"/>
          <w:szCs w:val="14"/>
          <w:lang w:eastAsia="pl-PL"/>
        </w:rPr>
      </w:pPr>
      <w:r w:rsidRPr="00A01DF8">
        <w:rPr>
          <w:rStyle w:val="Odwoanieprzypisudolnego"/>
          <w:sz w:val="14"/>
          <w:szCs w:val="14"/>
        </w:rPr>
        <w:footnoteRef/>
      </w:r>
      <w:r w:rsidRPr="00A01DF8">
        <w:rPr>
          <w:sz w:val="14"/>
          <w:szCs w:val="14"/>
        </w:rPr>
        <w:t xml:space="preserve"> </w:t>
      </w:r>
      <w:r w:rsidRPr="00A01DF8">
        <w:rPr>
          <w:i/>
          <w:sz w:val="14"/>
          <w:szCs w:val="14"/>
        </w:rPr>
        <w:t>W</w:t>
      </w:r>
      <w:r w:rsidRPr="00A01DF8">
        <w:rPr>
          <w:i/>
          <w:sz w:val="14"/>
          <w:szCs w:val="14"/>
          <w:lang w:eastAsia="pl-PL"/>
        </w:rPr>
        <w:t xml:space="preserve"> przypadku składania oferty przez podmioty występujące wspólnie podać nazwy (firmy) i dokładne adresy wszystkich członków konsorcjum lub spółki cywilnej.</w:t>
      </w:r>
    </w:p>
  </w:footnote>
  <w:footnote w:id="2">
    <w:p w14:paraId="5678B253" w14:textId="77777777" w:rsidR="00AD4C78" w:rsidRPr="00A01DF8" w:rsidRDefault="00AD4C78" w:rsidP="00B75B3D">
      <w:pPr>
        <w:pStyle w:val="Tekstprzypisudolnego"/>
        <w:ind w:left="0" w:hanging="11"/>
        <w:rPr>
          <w:i/>
          <w:sz w:val="14"/>
          <w:szCs w:val="14"/>
          <w:lang w:eastAsia="pl-PL"/>
        </w:rPr>
      </w:pPr>
      <w:r w:rsidRPr="00A01DF8">
        <w:rPr>
          <w:rStyle w:val="Odwoanieprzypisudolnego"/>
          <w:sz w:val="14"/>
          <w:szCs w:val="14"/>
        </w:rPr>
        <w:footnoteRef/>
      </w:r>
      <w:r w:rsidRPr="00A01DF8">
        <w:rPr>
          <w:sz w:val="14"/>
          <w:szCs w:val="14"/>
        </w:rPr>
        <w:t xml:space="preserve"> </w:t>
      </w:r>
      <w:r w:rsidRPr="00A01DF8">
        <w:rPr>
          <w:i/>
          <w:sz w:val="14"/>
          <w:szCs w:val="14"/>
        </w:rPr>
        <w:t>W</w:t>
      </w:r>
      <w:r w:rsidRPr="00A01DF8">
        <w:rPr>
          <w:i/>
          <w:sz w:val="14"/>
          <w:szCs w:val="14"/>
          <w:lang w:eastAsia="pl-PL"/>
        </w:rPr>
        <w:t xml:space="preserve"> przypadku składania oferty przez podmioty występujące wspólnie numer NIP i REGON wszystkich członków konsorcjum lub spółki cywilnej.</w:t>
      </w:r>
    </w:p>
  </w:footnote>
  <w:footnote w:id="3">
    <w:p w14:paraId="6F5DF364" w14:textId="77777777" w:rsidR="00AD4C78" w:rsidRPr="00A01DF8" w:rsidRDefault="00AD4C78" w:rsidP="00B75B3D">
      <w:pPr>
        <w:pStyle w:val="Tekstprzypisudolnego"/>
        <w:rPr>
          <w:sz w:val="14"/>
          <w:szCs w:val="14"/>
        </w:rPr>
      </w:pPr>
      <w:r w:rsidRPr="00A01DF8">
        <w:rPr>
          <w:rStyle w:val="Odwoanieprzypisudolnego"/>
          <w:sz w:val="14"/>
          <w:szCs w:val="14"/>
        </w:rPr>
        <w:footnoteRef/>
      </w:r>
      <w:r w:rsidRPr="00A01DF8">
        <w:rPr>
          <w:sz w:val="14"/>
          <w:szCs w:val="14"/>
        </w:rPr>
        <w:t xml:space="preserve"> </w:t>
      </w:r>
      <w:r w:rsidRPr="00A01DF8">
        <w:rPr>
          <w:i/>
          <w:sz w:val="14"/>
          <w:szCs w:val="14"/>
        </w:rPr>
        <w:t>Patrz rozdział X ust. 18 SIWZ.</w:t>
      </w:r>
    </w:p>
  </w:footnote>
  <w:footnote w:id="4">
    <w:p w14:paraId="024F29FC" w14:textId="77777777" w:rsidR="00AD4C78" w:rsidRPr="00A01DF8" w:rsidRDefault="00AD4C78" w:rsidP="00B75B3D">
      <w:pPr>
        <w:pStyle w:val="Tekstprzypisudolnego"/>
        <w:ind w:left="142" w:hanging="142"/>
        <w:rPr>
          <w:sz w:val="14"/>
          <w:szCs w:val="14"/>
        </w:rPr>
      </w:pPr>
      <w:r w:rsidRPr="00A01DF8">
        <w:rPr>
          <w:rStyle w:val="Odwoanieprzypisudolnego"/>
          <w:sz w:val="14"/>
          <w:szCs w:val="14"/>
        </w:rPr>
        <w:footnoteRef/>
      </w:r>
      <w:r w:rsidRPr="00A01DF8">
        <w:rPr>
          <w:sz w:val="14"/>
          <w:szCs w:val="14"/>
        </w:rPr>
        <w:t xml:space="preserve"> </w:t>
      </w:r>
      <w:r w:rsidRPr="00A01DF8">
        <w:rPr>
          <w:i/>
          <w:sz w:val="14"/>
          <w:szCs w:val="14"/>
        </w:rPr>
        <w:t xml:space="preserve">Zaleca się złożenie wzoru podpisu/parafy, którą wykonawca będzie się posługiwał podpisując ofertę w tym jej </w:t>
      </w:r>
      <w:proofErr w:type="spellStart"/>
      <w:r w:rsidRPr="00A01DF8">
        <w:rPr>
          <w:i/>
          <w:sz w:val="14"/>
          <w:szCs w:val="14"/>
        </w:rPr>
        <w:t>zalączniki</w:t>
      </w:r>
      <w:proofErr w:type="spellEnd"/>
      <w:r w:rsidRPr="00A01DF8">
        <w:rPr>
          <w:i/>
          <w:sz w:val="14"/>
          <w:szCs w:val="14"/>
        </w:rPr>
        <w:t xml:space="preserve">, </w:t>
      </w:r>
      <w:r w:rsidRPr="00A01DF8">
        <w:rPr>
          <w:i/>
          <w:sz w:val="14"/>
          <w:szCs w:val="14"/>
        </w:rPr>
        <w:br/>
        <w:t>w przypadku braku pieczęci imiennej.</w:t>
      </w:r>
      <w:r w:rsidRPr="00A01DF8">
        <w:rPr>
          <w:sz w:val="14"/>
          <w:szCs w:val="14"/>
        </w:rPr>
        <w:t xml:space="preserve"> </w:t>
      </w:r>
    </w:p>
  </w:footnote>
  <w:footnote w:id="5">
    <w:p w14:paraId="320A5654" w14:textId="77777777" w:rsidR="00AD4C78" w:rsidRPr="00622AA1" w:rsidRDefault="00AD4C78" w:rsidP="00B75B3D">
      <w:pPr>
        <w:pStyle w:val="Tekstprzypisudolnego"/>
        <w:rPr>
          <w:ins w:id="0" w:author="Joanna Dudka" w:date="2018-07-02T09:40:00Z"/>
          <w:rFonts w:ascii="Arial" w:hAnsi="Arial" w:cs="Arial"/>
        </w:rPr>
      </w:pPr>
      <w:r w:rsidRPr="00A01DF8">
        <w:rPr>
          <w:rStyle w:val="Odwoanieprzypisudolnego"/>
          <w:sz w:val="14"/>
          <w:szCs w:val="14"/>
        </w:rPr>
        <w:footnoteRef/>
      </w:r>
      <w:r w:rsidRPr="00A01DF8">
        <w:rPr>
          <w:sz w:val="14"/>
          <w:szCs w:val="14"/>
        </w:rPr>
        <w:t xml:space="preserve"> </w:t>
      </w:r>
      <w:r w:rsidRPr="00A01DF8">
        <w:rPr>
          <w:i/>
          <w:sz w:val="14"/>
          <w:szCs w:val="14"/>
        </w:rPr>
        <w:t>Patrz rozdział VI ust. 5 pkt. 3 SIWZ.</w:t>
      </w:r>
    </w:p>
  </w:footnote>
  <w:footnote w:id="6">
    <w:p w14:paraId="519EADAF" w14:textId="77777777" w:rsidR="00AD4C78" w:rsidRPr="00A01DF8" w:rsidRDefault="00AD4C78" w:rsidP="00B75B3D">
      <w:pPr>
        <w:pStyle w:val="Tekstprzypisudolnego"/>
        <w:rPr>
          <w:sz w:val="14"/>
          <w:szCs w:val="14"/>
        </w:rPr>
      </w:pPr>
      <w:r w:rsidRPr="00A01DF8">
        <w:rPr>
          <w:rStyle w:val="Odwoanieprzypisudolnego"/>
          <w:sz w:val="14"/>
          <w:szCs w:val="14"/>
        </w:rPr>
        <w:footnoteRef/>
      </w:r>
      <w:r w:rsidRPr="00A01DF8">
        <w:rPr>
          <w:sz w:val="14"/>
          <w:szCs w:val="14"/>
        </w:rPr>
        <w:t xml:space="preserve"> Zgodnie z rozdziałem XIII SIWZ.</w:t>
      </w:r>
    </w:p>
  </w:footnote>
  <w:footnote w:id="7">
    <w:p w14:paraId="12B2D32D" w14:textId="77777777" w:rsidR="00AD4C78" w:rsidRPr="00A01DF8" w:rsidRDefault="00AD4C78" w:rsidP="001D49F8">
      <w:pPr>
        <w:pStyle w:val="Tekstprzypisudolnego"/>
        <w:rPr>
          <w:sz w:val="14"/>
          <w:szCs w:val="14"/>
        </w:rPr>
      </w:pPr>
      <w:r w:rsidRPr="00A01DF8">
        <w:rPr>
          <w:rStyle w:val="Odwoanieprzypisudolnego"/>
          <w:sz w:val="14"/>
          <w:szCs w:val="14"/>
        </w:rPr>
        <w:footnoteRef/>
      </w:r>
      <w:r w:rsidRPr="00A01DF8">
        <w:rPr>
          <w:sz w:val="14"/>
          <w:szCs w:val="14"/>
        </w:rPr>
        <w:t xml:space="preserve"> Zgodnie z rozdziałem XIII SIWZ.</w:t>
      </w:r>
    </w:p>
  </w:footnote>
  <w:footnote w:id="8">
    <w:p w14:paraId="1273857D" w14:textId="77777777" w:rsidR="00AD4C78" w:rsidRDefault="00AD4C78" w:rsidP="00920CF7">
      <w:pPr>
        <w:pStyle w:val="Tekstprzypisudolnego"/>
        <w:ind w:left="0" w:firstLine="0"/>
        <w:rPr>
          <w:rFonts w:eastAsia="Times New Roman"/>
          <w:color w:val="000000"/>
          <w:sz w:val="14"/>
          <w:szCs w:val="14"/>
          <w:shd w:val="clear" w:color="auto" w:fill="FFFFFF"/>
        </w:rPr>
      </w:pPr>
      <w:r w:rsidRPr="00A01DF8">
        <w:rPr>
          <w:rStyle w:val="Odwoanieprzypisudolnego"/>
          <w:sz w:val="14"/>
          <w:szCs w:val="14"/>
        </w:rPr>
        <w:footnoteRef/>
      </w:r>
      <w:r w:rsidRPr="00A01DF8">
        <w:rPr>
          <w:sz w:val="14"/>
          <w:szCs w:val="14"/>
        </w:rPr>
        <w:t xml:space="preserve"> </w:t>
      </w:r>
      <w:r w:rsidRPr="00A01DF8">
        <w:rPr>
          <w:rFonts w:eastAsia="Times New Roman"/>
          <w:color w:val="000000"/>
          <w:sz w:val="14"/>
          <w:szCs w:val="14"/>
          <w:shd w:val="clear" w:color="auto" w:fill="FFFFFF"/>
        </w:rPr>
        <w:t>rozporządzenie Parlamentu Europejskiego i Rady (UE) 2016/679 z dnia 27 kwietnia 2016 r. w sprawie ochrony osób fizycznych w</w:t>
      </w:r>
      <w:r>
        <w:rPr>
          <w:rFonts w:eastAsia="Times New Roman"/>
          <w:color w:val="000000"/>
          <w:sz w:val="14"/>
          <w:szCs w:val="14"/>
          <w:shd w:val="clear" w:color="auto" w:fill="FFFFFF"/>
        </w:rPr>
        <w:t xml:space="preserve"> </w:t>
      </w:r>
      <w:r w:rsidRPr="00A01DF8">
        <w:rPr>
          <w:rFonts w:eastAsia="Times New Roman"/>
          <w:color w:val="000000"/>
          <w:sz w:val="14"/>
          <w:szCs w:val="14"/>
          <w:shd w:val="clear" w:color="auto" w:fill="FFFFFF"/>
        </w:rPr>
        <w:t xml:space="preserve">związku z przetwarzaniem </w:t>
      </w:r>
    </w:p>
    <w:p w14:paraId="51049581" w14:textId="77777777" w:rsidR="00AD4C78" w:rsidRDefault="00AD4C78" w:rsidP="00A01DF8">
      <w:pPr>
        <w:pStyle w:val="Tekstprzypisudolnego"/>
        <w:rPr>
          <w:rFonts w:eastAsia="Times New Roman"/>
          <w:color w:val="000000"/>
          <w:sz w:val="14"/>
          <w:szCs w:val="14"/>
          <w:shd w:val="clear" w:color="auto" w:fill="FFFFFF"/>
        </w:rPr>
      </w:pPr>
      <w:r w:rsidRPr="00A01DF8">
        <w:rPr>
          <w:rFonts w:eastAsia="Times New Roman"/>
          <w:color w:val="000000"/>
          <w:sz w:val="14"/>
          <w:szCs w:val="14"/>
          <w:shd w:val="clear" w:color="auto" w:fill="FFFFFF"/>
        </w:rPr>
        <w:t>danych osobowych i w sprawie swobodnego przepływu takich danych oraz uchylenia dyrektywy 95/46/WE</w:t>
      </w:r>
      <w:r>
        <w:rPr>
          <w:rFonts w:eastAsia="Times New Roman"/>
          <w:color w:val="000000"/>
          <w:sz w:val="14"/>
          <w:szCs w:val="14"/>
          <w:shd w:val="clear" w:color="auto" w:fill="FFFFFF"/>
        </w:rPr>
        <w:t xml:space="preserve"> </w:t>
      </w:r>
      <w:r w:rsidRPr="00A01DF8">
        <w:rPr>
          <w:rFonts w:eastAsia="Times New Roman"/>
          <w:color w:val="000000"/>
          <w:sz w:val="14"/>
          <w:szCs w:val="14"/>
          <w:shd w:val="clear" w:color="auto" w:fill="FFFFFF"/>
        </w:rPr>
        <w:t xml:space="preserve">(ogólne rozporządzenie o ochronie danych) (Dz. </w:t>
      </w:r>
    </w:p>
    <w:p w14:paraId="0040E5FE" w14:textId="76A91E84" w:rsidR="00AD4C78" w:rsidRPr="00A01DF8" w:rsidRDefault="00AD4C78" w:rsidP="00A01DF8">
      <w:pPr>
        <w:pStyle w:val="Tekstprzypisudolnego"/>
        <w:rPr>
          <w:rFonts w:eastAsia="Times New Roman"/>
          <w:color w:val="000000"/>
          <w:sz w:val="14"/>
          <w:szCs w:val="14"/>
          <w:shd w:val="clear" w:color="auto" w:fill="FFFFFF"/>
        </w:rPr>
      </w:pPr>
      <w:r w:rsidRPr="00A01DF8">
        <w:rPr>
          <w:rFonts w:eastAsia="Times New Roman"/>
          <w:color w:val="000000"/>
          <w:sz w:val="14"/>
          <w:szCs w:val="14"/>
          <w:shd w:val="clear" w:color="auto" w:fill="FFFFFF"/>
        </w:rPr>
        <w:t>Urz. UE L 119 z 04.05.2016, str. 1).</w:t>
      </w:r>
    </w:p>
  </w:footnote>
  <w:footnote w:id="9">
    <w:p w14:paraId="54C3DFEB" w14:textId="77777777" w:rsidR="00AD4C78" w:rsidRPr="00A01DF8" w:rsidRDefault="00AD4C78" w:rsidP="00B75B3D">
      <w:pPr>
        <w:tabs>
          <w:tab w:val="left" w:pos="600"/>
        </w:tabs>
        <w:autoSpaceDE w:val="0"/>
        <w:autoSpaceDN w:val="0"/>
        <w:jc w:val="both"/>
        <w:rPr>
          <w:i/>
          <w:color w:val="000000" w:themeColor="text1"/>
          <w:sz w:val="14"/>
          <w:szCs w:val="14"/>
        </w:rPr>
      </w:pPr>
      <w:r w:rsidRPr="00A01DF8">
        <w:rPr>
          <w:rStyle w:val="Odwoanieprzypisudolnego"/>
          <w:sz w:val="14"/>
          <w:szCs w:val="14"/>
        </w:rPr>
        <w:footnoteRef/>
      </w:r>
      <w:r w:rsidRPr="00A01DF8">
        <w:rPr>
          <w:sz w:val="14"/>
          <w:szCs w:val="14"/>
        </w:rPr>
        <w:t xml:space="preserve"> </w:t>
      </w:r>
      <w:r w:rsidRPr="00A01DF8">
        <w:rPr>
          <w:rFonts w:eastAsia="Times New Roman"/>
          <w:i/>
          <w:color w:val="000000"/>
          <w:sz w:val="14"/>
          <w:szCs w:val="14"/>
          <w:shd w:val="clear" w:color="auto" w:fill="FFFFFF"/>
        </w:rPr>
        <w:t>skreślić  w przypadku gdy wykonawca nie przekazuje danych osobowych innych niż bezpośrednio jego dotyczących lub zachodzi wyłączenie stosowania obowiązku informacyjnego, stosownie do art. 13 ust. 4 lub art. 14 ust. 5 RODO</w:t>
      </w:r>
    </w:p>
    <w:p w14:paraId="79721F5F" w14:textId="77777777" w:rsidR="00AD4C78" w:rsidRDefault="00AD4C78" w:rsidP="00B75B3D">
      <w:pPr>
        <w:pStyle w:val="Tekstprzypisudolnego"/>
        <w:rPr>
          <w:ins w:id="1" w:author="Joanna Dudka" w:date="2018-07-02T09:40:00Z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683CA2" w14:textId="77777777" w:rsidR="00AD4C78" w:rsidRDefault="00AD4C78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BFABFB" w14:textId="3267233B" w:rsidR="00AD4C78" w:rsidRDefault="00AD4C78">
    <w:pPr>
      <w:pStyle w:val="Nagwek"/>
    </w:pPr>
    <w:r w:rsidRPr="009C5197">
      <w:rPr>
        <w:i/>
        <w:noProof/>
        <w:color w:val="1F497D"/>
      </w:rPr>
      <w:drawing>
        <wp:inline distT="0" distB="0" distL="0" distR="0" wp14:anchorId="135CB321" wp14:editId="6650ADD0">
          <wp:extent cx="1331595" cy="417195"/>
          <wp:effectExtent l="0" t="0" r="0" b="0"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1595" cy="417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BF55D7" w14:textId="5FDF735B" w:rsidR="00AD4C78" w:rsidRDefault="00AD4C78">
    <w:pPr>
      <w:pStyle w:val="Nagwek"/>
    </w:pPr>
  </w:p>
  <w:p w14:paraId="334522EF" w14:textId="1239958A" w:rsidR="00AD4C78" w:rsidRDefault="00AD4C78" w:rsidP="00A50353">
    <w:pPr>
      <w:spacing w:line="360" w:lineRule="auto"/>
      <w:jc w:val="center"/>
      <w:outlineLvl w:val="1"/>
      <w:rPr>
        <w:b/>
        <w:bCs/>
        <w:sz w:val="18"/>
        <w:szCs w:val="18"/>
      </w:rPr>
    </w:pPr>
    <w:r w:rsidRPr="00A50353">
      <w:rPr>
        <w:b/>
        <w:bCs/>
        <w:sz w:val="18"/>
        <w:szCs w:val="18"/>
      </w:rPr>
      <w:t>„PRZEBUDOWA ZBIORNIKA P.POŻ. PRZY UL. NIEMIERZYŃSKIEJ W SZCZECINIE NA FONTANNĘ</w:t>
    </w:r>
    <w:r>
      <w:rPr>
        <w:b/>
        <w:bCs/>
        <w:sz w:val="18"/>
        <w:szCs w:val="18"/>
      </w:rPr>
      <w:t>,</w:t>
    </w:r>
    <w:r w:rsidRPr="00A50353">
      <w:rPr>
        <w:b/>
        <w:bCs/>
        <w:sz w:val="18"/>
        <w:szCs w:val="18"/>
      </w:rPr>
      <w:t xml:space="preserve"> </w:t>
    </w:r>
    <w:r>
      <w:rPr>
        <w:b/>
        <w:bCs/>
        <w:sz w:val="18"/>
        <w:szCs w:val="18"/>
      </w:rPr>
      <w:br/>
    </w:r>
    <w:r w:rsidRPr="00A50353">
      <w:rPr>
        <w:b/>
        <w:bCs/>
        <w:sz w:val="18"/>
        <w:szCs w:val="18"/>
      </w:rPr>
      <w:t>DZ. NR 2/7 I 18 OBRĘB 1002”</w:t>
    </w:r>
  </w:p>
  <w:p w14:paraId="05F6C14B" w14:textId="27E0F52A" w:rsidR="00AD4C78" w:rsidRPr="00A50353" w:rsidRDefault="00B00DCC" w:rsidP="00A50353">
    <w:pPr>
      <w:spacing w:line="360" w:lineRule="auto"/>
      <w:jc w:val="center"/>
      <w:outlineLvl w:val="1"/>
      <w:rPr>
        <w:b/>
        <w:bCs/>
        <w:color w:val="000000" w:themeColor="text1"/>
        <w:sz w:val="18"/>
        <w:szCs w:val="18"/>
      </w:rPr>
    </w:pPr>
    <w:r>
      <w:rPr>
        <w:b/>
        <w:bCs/>
        <w:noProof/>
        <w:color w:val="000000" w:themeColor="text1"/>
        <w:sz w:val="18"/>
        <w:szCs w:val="18"/>
      </w:rPr>
      <w:pict w14:anchorId="72DD3A10">
        <v:rect id="_x0000_i1025" alt="" style="width:116.95pt;height:.05pt;mso-width-percent:0;mso-height-percent:0;mso-width-percent:0;mso-height-percent:0" o:hrpct="262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C658B62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86421B6C"/>
    <w:lvl w:ilvl="0">
      <w:start w:val="1"/>
      <w:numFmt w:val="lowerLetter"/>
      <w:lvlText w:val="%1)"/>
      <w:lvlJc w:val="left"/>
      <w:pPr>
        <w:ind w:left="121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-284"/>
        </w:tabs>
        <w:ind w:left="29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-284"/>
        </w:tabs>
        <w:ind w:left="43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-284"/>
        </w:tabs>
        <w:ind w:left="58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-284"/>
        </w:tabs>
        <w:ind w:left="72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-284"/>
        </w:tabs>
        <w:ind w:left="86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-284"/>
        </w:tabs>
        <w:ind w:left="101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-284"/>
        </w:tabs>
        <w:ind w:left="115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-284"/>
        </w:tabs>
        <w:ind w:left="1300" w:hanging="1584"/>
      </w:pPr>
    </w:lvl>
  </w:abstractNum>
  <w:abstractNum w:abstractNumId="2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360"/>
      </w:pPr>
    </w:lvl>
    <w:lvl w:ilvl="2">
      <w:start w:val="1"/>
      <w:numFmt w:val="decimal"/>
      <w:lvlText w:val="%3."/>
      <w:lvlJc w:val="right"/>
      <w:pPr>
        <w:tabs>
          <w:tab w:val="num" w:pos="1800"/>
        </w:tabs>
        <w:ind w:left="1800" w:hanging="180"/>
      </w:pPr>
    </w:lvl>
    <w:lvl w:ilvl="3">
      <w:start w:val="20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0000024"/>
    <w:multiLevelType w:val="multilevel"/>
    <w:tmpl w:val="B66E323C"/>
    <w:name w:val="WW8Num3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Calibri" w:hAnsi="Calibri" w:cs="Courier New" w:hint="default"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635"/>
        </w:tabs>
        <w:ind w:left="1635" w:hanging="360"/>
      </w:pPr>
      <w:rPr>
        <w:rFonts w:ascii="Arial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  <w:rPr>
        <w:rFonts w:ascii="Symbol" w:hAnsi="Symbol" w:cs="Courier New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4">
    <w:nsid w:val="00000031"/>
    <w:multiLevelType w:val="single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5">
    <w:nsid w:val="0000003B"/>
    <w:multiLevelType w:val="multilevel"/>
    <w:tmpl w:val="582CF0CE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/>
        <w:i w:val="0"/>
        <w:color w:val="auto"/>
      </w:rPr>
    </w:lvl>
    <w:lvl w:ilvl="1">
      <w:start w:val="7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170"/>
        </w:tabs>
        <w:ind w:left="170" w:hanging="170"/>
      </w:pPr>
      <w:rPr>
        <w:b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42"/>
    <w:multiLevelType w:val="multilevel"/>
    <w:tmpl w:val="00000042"/>
    <w:name w:val="WW8Num66"/>
    <w:lvl w:ilvl="0">
      <w:start w:val="1"/>
      <w:numFmt w:val="decimal"/>
      <w:lvlText w:val="%1."/>
      <w:lvlJc w:val="left"/>
      <w:pPr>
        <w:tabs>
          <w:tab w:val="num" w:pos="481"/>
        </w:tabs>
        <w:ind w:left="481" w:hanging="360"/>
      </w:pPr>
      <w:rPr>
        <w:rFonts w:ascii="Arial" w:hAnsi="Arial" w:cs="Times New Roman"/>
        <w:b/>
        <w:bCs/>
        <w:i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201"/>
        </w:tabs>
        <w:ind w:left="1201" w:hanging="360"/>
      </w:pPr>
      <w:rPr>
        <w:lang w:eastAsia="pl-PL"/>
      </w:rPr>
    </w:lvl>
    <w:lvl w:ilvl="2">
      <w:start w:val="1"/>
      <w:numFmt w:val="decimal"/>
      <w:lvlText w:val="%3."/>
      <w:lvlJc w:val="right"/>
      <w:pPr>
        <w:tabs>
          <w:tab w:val="num" w:pos="1921"/>
        </w:tabs>
        <w:ind w:left="1921" w:hanging="180"/>
      </w:pPr>
    </w:lvl>
    <w:lvl w:ilvl="3">
      <w:start w:val="20"/>
      <w:numFmt w:val="decimal"/>
      <w:lvlText w:val="%4)"/>
      <w:lvlJc w:val="left"/>
      <w:pPr>
        <w:tabs>
          <w:tab w:val="num" w:pos="2641"/>
        </w:tabs>
        <w:ind w:left="2641" w:hanging="360"/>
      </w:pPr>
    </w:lvl>
    <w:lvl w:ilvl="4">
      <w:start w:val="1"/>
      <w:numFmt w:val="lowerLetter"/>
      <w:lvlText w:val="%5."/>
      <w:lvlJc w:val="left"/>
      <w:pPr>
        <w:tabs>
          <w:tab w:val="num" w:pos="3361"/>
        </w:tabs>
        <w:ind w:left="3361" w:hanging="360"/>
      </w:pPr>
    </w:lvl>
    <w:lvl w:ilvl="5">
      <w:start w:val="1"/>
      <w:numFmt w:val="lowerRoman"/>
      <w:lvlText w:val="%6."/>
      <w:lvlJc w:val="right"/>
      <w:pPr>
        <w:tabs>
          <w:tab w:val="num" w:pos="4081"/>
        </w:tabs>
        <w:ind w:left="4081" w:hanging="180"/>
      </w:pPr>
    </w:lvl>
    <w:lvl w:ilvl="6">
      <w:start w:val="1"/>
      <w:numFmt w:val="decimal"/>
      <w:lvlText w:val="%7."/>
      <w:lvlJc w:val="left"/>
      <w:pPr>
        <w:tabs>
          <w:tab w:val="num" w:pos="4801"/>
        </w:tabs>
        <w:ind w:left="4801" w:hanging="360"/>
      </w:pPr>
    </w:lvl>
    <w:lvl w:ilvl="7">
      <w:start w:val="1"/>
      <w:numFmt w:val="lowerLetter"/>
      <w:lvlText w:val="%8."/>
      <w:lvlJc w:val="left"/>
      <w:pPr>
        <w:tabs>
          <w:tab w:val="num" w:pos="5521"/>
        </w:tabs>
        <w:ind w:left="5521" w:hanging="360"/>
      </w:pPr>
    </w:lvl>
    <w:lvl w:ilvl="8">
      <w:start w:val="1"/>
      <w:numFmt w:val="lowerRoman"/>
      <w:lvlText w:val="%9."/>
      <w:lvlJc w:val="right"/>
      <w:pPr>
        <w:tabs>
          <w:tab w:val="num" w:pos="6241"/>
        </w:tabs>
        <w:ind w:left="6241" w:hanging="180"/>
      </w:pPr>
    </w:lvl>
  </w:abstractNum>
  <w:abstractNum w:abstractNumId="7">
    <w:nsid w:val="00100AFE"/>
    <w:multiLevelType w:val="multilevel"/>
    <w:tmpl w:val="01BE33F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Arial"/>
        <w:b w:val="0"/>
      </w:rPr>
    </w:lvl>
    <w:lvl w:ilvl="1">
      <w:start w:val="1"/>
      <w:numFmt w:val="decimal"/>
      <w:lvlText w:val="%2)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554"/>
        </w:tabs>
        <w:ind w:left="2554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51"/>
        </w:tabs>
        <w:ind w:left="2951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3708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05"/>
        </w:tabs>
        <w:ind w:left="410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2"/>
        </w:tabs>
        <w:ind w:left="4862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19"/>
        </w:tabs>
        <w:ind w:left="5619" w:hanging="2160"/>
      </w:pPr>
      <w:rPr>
        <w:rFonts w:ascii="Times New Roman" w:hAnsi="Times New Roman" w:cs="Times New Roman" w:hint="default"/>
      </w:rPr>
    </w:lvl>
  </w:abstractNum>
  <w:abstractNum w:abstractNumId="8">
    <w:nsid w:val="0022362F"/>
    <w:multiLevelType w:val="hybridMultilevel"/>
    <w:tmpl w:val="A61C0FA2"/>
    <w:lvl w:ilvl="0" w:tplc="1B668D86">
      <w:start w:val="1"/>
      <w:numFmt w:val="lowerLetter"/>
      <w:lvlText w:val="%1)"/>
      <w:lvlJc w:val="left"/>
      <w:pPr>
        <w:ind w:left="927" w:hanging="360"/>
      </w:pPr>
      <w:rPr>
        <w:rFonts w:ascii="Times New Roman" w:eastAsia="Calibri" w:hAnsi="Times New Roman"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9">
    <w:nsid w:val="00712CD7"/>
    <w:multiLevelType w:val="hybridMultilevel"/>
    <w:tmpl w:val="E26E48C4"/>
    <w:lvl w:ilvl="0" w:tplc="106421A4">
      <w:start w:val="1"/>
      <w:numFmt w:val="lowerLetter"/>
      <w:lvlText w:val="%1)"/>
      <w:lvlJc w:val="left"/>
      <w:pPr>
        <w:ind w:left="1363" w:hanging="360"/>
      </w:pPr>
      <w:rPr>
        <w:rFonts w:ascii="Times New Roman" w:eastAsia="Calibri" w:hAnsi="Times New Roman"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0">
    <w:nsid w:val="01136850"/>
    <w:multiLevelType w:val="hybridMultilevel"/>
    <w:tmpl w:val="52FE2A96"/>
    <w:lvl w:ilvl="0" w:tplc="158CDA92">
      <w:start w:val="1"/>
      <w:numFmt w:val="lowerLetter"/>
      <w:lvlText w:val="%1)"/>
      <w:lvlJc w:val="left"/>
      <w:pPr>
        <w:ind w:left="1287" w:hanging="360"/>
      </w:pPr>
      <w:rPr>
        <w:b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01525A01"/>
    <w:multiLevelType w:val="hybridMultilevel"/>
    <w:tmpl w:val="E28A6890"/>
    <w:lvl w:ilvl="0" w:tplc="DA9AE12C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  <w:b w:val="0"/>
        <w:i w:val="0"/>
        <w:sz w:val="23"/>
        <w:szCs w:val="23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3D3687D"/>
    <w:multiLevelType w:val="hybridMultilevel"/>
    <w:tmpl w:val="7C1CD4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11">
      <w:start w:val="1"/>
      <w:numFmt w:val="decimal"/>
      <w:lvlText w:val="%4)"/>
      <w:lvlJc w:val="left"/>
      <w:pPr>
        <w:ind w:left="785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08625861"/>
    <w:multiLevelType w:val="multilevel"/>
    <w:tmpl w:val="04CC4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08E02BFD"/>
    <w:multiLevelType w:val="hybridMultilevel"/>
    <w:tmpl w:val="5C6C15E2"/>
    <w:lvl w:ilvl="0" w:tplc="A5369480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A7265EA"/>
    <w:multiLevelType w:val="hybridMultilevel"/>
    <w:tmpl w:val="05806B40"/>
    <w:lvl w:ilvl="0" w:tplc="DBBA0F18">
      <w:start w:val="1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0C10785C"/>
    <w:multiLevelType w:val="hybridMultilevel"/>
    <w:tmpl w:val="87EABADE"/>
    <w:lvl w:ilvl="0" w:tplc="CB6C717C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0C8917EE"/>
    <w:multiLevelType w:val="multilevel"/>
    <w:tmpl w:val="243C737E"/>
    <w:lvl w:ilvl="0">
      <w:start w:val="1"/>
      <w:numFmt w:val="decimal"/>
      <w:lvlText w:val="%1)"/>
      <w:lvlJc w:val="left"/>
      <w:pPr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entative="1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entative="1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entative="1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entative="1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entative="1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8">
    <w:nsid w:val="0C9316AE"/>
    <w:multiLevelType w:val="hybridMultilevel"/>
    <w:tmpl w:val="32FE9A84"/>
    <w:lvl w:ilvl="0" w:tplc="6A78FDBE">
      <w:start w:val="1"/>
      <w:numFmt w:val="decimal"/>
      <w:lvlText w:val="%1)"/>
      <w:lvlJc w:val="left"/>
      <w:pPr>
        <w:ind w:left="927" w:hanging="360"/>
      </w:pPr>
      <w:rPr>
        <w:rFonts w:ascii="Times New Roman" w:eastAsia="Calibri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-682" w:hanging="360"/>
      </w:pPr>
    </w:lvl>
    <w:lvl w:ilvl="2" w:tplc="0415001B">
      <w:start w:val="1"/>
      <w:numFmt w:val="lowerRoman"/>
      <w:lvlText w:val="%3."/>
      <w:lvlJc w:val="right"/>
      <w:pPr>
        <w:ind w:left="38" w:hanging="180"/>
      </w:pPr>
    </w:lvl>
    <w:lvl w:ilvl="3" w:tplc="0415000F" w:tentative="1">
      <w:start w:val="1"/>
      <w:numFmt w:val="decimal"/>
      <w:lvlText w:val="%4."/>
      <w:lvlJc w:val="left"/>
      <w:pPr>
        <w:ind w:left="758" w:hanging="360"/>
      </w:pPr>
    </w:lvl>
    <w:lvl w:ilvl="4" w:tplc="04150019" w:tentative="1">
      <w:start w:val="1"/>
      <w:numFmt w:val="lowerLetter"/>
      <w:lvlText w:val="%5."/>
      <w:lvlJc w:val="left"/>
      <w:pPr>
        <w:ind w:left="1478" w:hanging="360"/>
      </w:pPr>
    </w:lvl>
    <w:lvl w:ilvl="5" w:tplc="0415001B" w:tentative="1">
      <w:start w:val="1"/>
      <w:numFmt w:val="lowerRoman"/>
      <w:lvlText w:val="%6."/>
      <w:lvlJc w:val="right"/>
      <w:pPr>
        <w:ind w:left="2198" w:hanging="180"/>
      </w:pPr>
    </w:lvl>
    <w:lvl w:ilvl="6" w:tplc="0415000F" w:tentative="1">
      <w:start w:val="1"/>
      <w:numFmt w:val="decimal"/>
      <w:lvlText w:val="%7."/>
      <w:lvlJc w:val="left"/>
      <w:pPr>
        <w:ind w:left="2918" w:hanging="360"/>
      </w:pPr>
    </w:lvl>
    <w:lvl w:ilvl="7" w:tplc="04150019" w:tentative="1">
      <w:start w:val="1"/>
      <w:numFmt w:val="lowerLetter"/>
      <w:lvlText w:val="%8."/>
      <w:lvlJc w:val="left"/>
      <w:pPr>
        <w:ind w:left="3638" w:hanging="360"/>
      </w:pPr>
    </w:lvl>
    <w:lvl w:ilvl="8" w:tplc="0415001B" w:tentative="1">
      <w:start w:val="1"/>
      <w:numFmt w:val="lowerRoman"/>
      <w:lvlText w:val="%9."/>
      <w:lvlJc w:val="right"/>
      <w:pPr>
        <w:ind w:left="4358" w:hanging="180"/>
      </w:pPr>
    </w:lvl>
  </w:abstractNum>
  <w:abstractNum w:abstractNumId="19">
    <w:nsid w:val="0C9B57D9"/>
    <w:multiLevelType w:val="hybridMultilevel"/>
    <w:tmpl w:val="0C28B694"/>
    <w:lvl w:ilvl="0" w:tplc="E156574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Calibri" w:hAnsi="Times New Roman" w:cs="Times New Roman" w:hint="default"/>
        <w:b w:val="0"/>
        <w:i w:val="0"/>
        <w:color w:val="auto"/>
        <w:sz w:val="22"/>
        <w:szCs w:val="20"/>
      </w:rPr>
    </w:lvl>
    <w:lvl w:ilvl="1" w:tplc="BB6465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/>
        <w:color w:val="auto"/>
      </w:rPr>
    </w:lvl>
    <w:lvl w:ilvl="2" w:tplc="12DE393E">
      <w:start w:val="1"/>
      <w:numFmt w:val="decimal"/>
      <w:lvlText w:val="%3."/>
      <w:lvlJc w:val="right"/>
      <w:pPr>
        <w:tabs>
          <w:tab w:val="num" w:pos="322"/>
        </w:tabs>
        <w:ind w:left="322" w:hanging="180"/>
      </w:pPr>
      <w:rPr>
        <w:rFonts w:ascii="Times New Roman" w:eastAsia="Times New Roman" w:hAnsi="Times New Roman" w:cs="Times New Roman" w:hint="default"/>
        <w:b w:val="0"/>
      </w:rPr>
    </w:lvl>
    <w:lvl w:ilvl="3" w:tplc="FC1E8E0C">
      <w:start w:val="1"/>
      <w:numFmt w:val="decimal"/>
      <w:lvlText w:val="%4."/>
      <w:lvlJc w:val="left"/>
      <w:pPr>
        <w:ind w:left="502" w:hanging="360"/>
      </w:pPr>
      <w:rPr>
        <w:rFonts w:ascii="Times New Roman" w:eastAsia="Times New Roman" w:hAnsi="Times New Roman" w:cs="Times New Roman" w:hint="default"/>
        <w:color w:val="00000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04907C">
      <w:start w:val="20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E1727A7"/>
    <w:multiLevelType w:val="hybridMultilevel"/>
    <w:tmpl w:val="D0F4BEFA"/>
    <w:lvl w:ilvl="0" w:tplc="0E4E3BBA">
      <w:start w:val="1"/>
      <w:numFmt w:val="decimal"/>
      <w:lvlText w:val="%1)"/>
      <w:lvlJc w:val="left"/>
      <w:pPr>
        <w:ind w:left="644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0E3B2F72"/>
    <w:multiLevelType w:val="hybridMultilevel"/>
    <w:tmpl w:val="24D45C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C035A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 w:tplc="2BFA94A2">
      <w:start w:val="1"/>
      <w:numFmt w:val="lowerLetter"/>
      <w:lvlText w:val="%3."/>
      <w:lvlJc w:val="right"/>
      <w:pPr>
        <w:tabs>
          <w:tab w:val="num" w:pos="1800"/>
        </w:tabs>
        <w:ind w:left="1800" w:hanging="180"/>
      </w:pPr>
      <w:rPr>
        <w:rFonts w:ascii="Arial" w:eastAsia="TimesNewRoman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0F7938E7"/>
    <w:multiLevelType w:val="hybridMultilevel"/>
    <w:tmpl w:val="4BF6A506"/>
    <w:lvl w:ilvl="0" w:tplc="D610C80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color w:val="00000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272488F"/>
    <w:multiLevelType w:val="hybridMultilevel"/>
    <w:tmpl w:val="27065E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AFBEBE56">
      <w:start w:val="1"/>
      <w:numFmt w:val="lowerLetter"/>
      <w:lvlText w:val="%2)"/>
      <w:lvlJc w:val="left"/>
      <w:pPr>
        <w:ind w:left="1069" w:hanging="360"/>
      </w:pPr>
      <w:rPr>
        <w:rFonts w:ascii="Times New Roman" w:eastAsia="Calibri" w:hAnsi="Times New Roman" w:cs="Times New Roman"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13D500F7"/>
    <w:multiLevelType w:val="multilevel"/>
    <w:tmpl w:val="C854CBE2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Calibri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554"/>
        </w:tabs>
        <w:ind w:left="2554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51"/>
        </w:tabs>
        <w:ind w:left="2951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3708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05"/>
        </w:tabs>
        <w:ind w:left="410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2"/>
        </w:tabs>
        <w:ind w:left="4862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19"/>
        </w:tabs>
        <w:ind w:left="5619" w:hanging="2160"/>
      </w:pPr>
      <w:rPr>
        <w:rFonts w:ascii="Times New Roman" w:hAnsi="Times New Roman" w:cs="Times New Roman" w:hint="default"/>
      </w:rPr>
    </w:lvl>
  </w:abstractNum>
  <w:abstractNum w:abstractNumId="25">
    <w:nsid w:val="17BC45C0"/>
    <w:multiLevelType w:val="hybridMultilevel"/>
    <w:tmpl w:val="CE449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7F84041"/>
    <w:multiLevelType w:val="multilevel"/>
    <w:tmpl w:val="2AC2DF26"/>
    <w:lvl w:ilvl="0">
      <w:start w:val="1"/>
      <w:numFmt w:val="decimal"/>
      <w:pStyle w:val="UmowaNaglowek1"/>
      <w:lvlText w:val="%1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18"/>
      </w:rPr>
    </w:lvl>
    <w:lvl w:ilvl="1">
      <w:start w:val="1"/>
      <w:numFmt w:val="decimal"/>
      <w:pStyle w:val="UmowaStandardowy"/>
      <w:lvlText w:val="%1.%2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7">
    <w:nsid w:val="185E00A3"/>
    <w:multiLevelType w:val="hybridMultilevel"/>
    <w:tmpl w:val="60EC97BC"/>
    <w:lvl w:ilvl="0" w:tplc="A934E1D2">
      <w:start w:val="1"/>
      <w:numFmt w:val="decimal"/>
      <w:lvlText w:val="%1."/>
      <w:lvlJc w:val="left"/>
      <w:pPr>
        <w:ind w:left="501" w:hanging="360"/>
      </w:pPr>
      <w:rPr>
        <w:rFonts w:ascii="Times New Roman" w:eastAsia="Times New Roman" w:hAnsi="Times New Roman" w:cs="Times New Roman" w:hint="default"/>
        <w:b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8">
    <w:nsid w:val="186509C6"/>
    <w:multiLevelType w:val="multilevel"/>
    <w:tmpl w:val="1D00DBA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)"/>
      <w:lvlJc w:val="left"/>
      <w:pPr>
        <w:ind w:left="1287" w:hanging="720"/>
      </w:pPr>
      <w:rPr>
        <w:rFonts w:hint="default"/>
        <w:b/>
        <w:color w:val="000000" w:themeColor="text1"/>
      </w:rPr>
    </w:lvl>
    <w:lvl w:ilvl="3">
      <w:start w:val="1"/>
      <w:numFmt w:val="decimal"/>
      <w:lvlText w:val="%1.%2.%3)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)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)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  <w:b/>
      </w:rPr>
    </w:lvl>
  </w:abstractNum>
  <w:abstractNum w:abstractNumId="29">
    <w:nsid w:val="18A82029"/>
    <w:multiLevelType w:val="hybridMultilevel"/>
    <w:tmpl w:val="E79875F2"/>
    <w:lvl w:ilvl="0" w:tplc="FFFFFFFF">
      <w:start w:val="12"/>
      <w:numFmt w:val="bullet"/>
      <w:lvlText w:val="-"/>
      <w:lvlJc w:val="left"/>
      <w:pPr>
        <w:ind w:left="177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30">
    <w:nsid w:val="1B0B38DD"/>
    <w:multiLevelType w:val="hybridMultilevel"/>
    <w:tmpl w:val="E048A55C"/>
    <w:lvl w:ilvl="0" w:tplc="686EBEF0">
      <w:start w:val="1"/>
      <w:numFmt w:val="upperRoman"/>
      <w:lvlText w:val="%1."/>
      <w:lvlJc w:val="right"/>
      <w:pPr>
        <w:ind w:left="360" w:hanging="360"/>
      </w:pPr>
      <w:rPr>
        <w:b/>
        <w:sz w:val="24"/>
        <w:szCs w:val="24"/>
      </w:rPr>
    </w:lvl>
    <w:lvl w:ilvl="1" w:tplc="4D32CB68">
      <w:start w:val="1"/>
      <w:numFmt w:val="decimal"/>
      <w:lvlText w:val="%2)"/>
      <w:lvlJc w:val="left"/>
      <w:pPr>
        <w:ind w:left="360" w:hanging="360"/>
      </w:pPr>
      <w:rPr>
        <w:rFonts w:hint="default"/>
        <w:color w:val="000000"/>
        <w:sz w:val="22"/>
        <w:szCs w:val="22"/>
      </w:rPr>
    </w:lvl>
    <w:lvl w:ilvl="2" w:tplc="E5DA6C76">
      <w:start w:val="1"/>
      <w:numFmt w:val="decimal"/>
      <w:lvlText w:val="%3)"/>
      <w:lvlJc w:val="left"/>
      <w:pPr>
        <w:ind w:left="643" w:hanging="360"/>
      </w:pPr>
      <w:rPr>
        <w:rFonts w:hint="default"/>
      </w:rPr>
    </w:lvl>
    <w:lvl w:ilvl="3" w:tplc="6B423652">
      <w:start w:val="1"/>
      <w:numFmt w:val="decimal"/>
      <w:lvlText w:val="%4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4" w:tplc="6CC88FCE">
      <w:start w:val="1"/>
      <w:numFmt w:val="lowerLetter"/>
      <w:lvlText w:val="%5)"/>
      <w:lvlJc w:val="left"/>
      <w:pPr>
        <w:ind w:left="1069" w:hanging="360"/>
      </w:pPr>
      <w:rPr>
        <w:rFonts w:hint="default"/>
        <w:b w:val="0"/>
        <w:i w:val="0"/>
      </w:rPr>
    </w:lvl>
    <w:lvl w:ilvl="5" w:tplc="E91EAA38">
      <w:numFmt w:val="bullet"/>
      <w:lvlText w:val=""/>
      <w:lvlJc w:val="left"/>
      <w:pPr>
        <w:ind w:left="5209" w:hanging="360"/>
      </w:pPr>
      <w:rPr>
        <w:rFonts w:ascii="Symbol" w:eastAsia="Calibri" w:hAnsi="Symbol" w:cs="Times New Roman" w:hint="default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1D3E07AF"/>
    <w:multiLevelType w:val="hybridMultilevel"/>
    <w:tmpl w:val="0C28B694"/>
    <w:lvl w:ilvl="0" w:tplc="E156574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Calibri" w:hAnsi="Times New Roman" w:cs="Times New Roman" w:hint="default"/>
        <w:b w:val="0"/>
        <w:i w:val="0"/>
        <w:color w:val="auto"/>
        <w:sz w:val="22"/>
        <w:szCs w:val="20"/>
      </w:rPr>
    </w:lvl>
    <w:lvl w:ilvl="1" w:tplc="BB6465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/>
        <w:color w:val="auto"/>
      </w:rPr>
    </w:lvl>
    <w:lvl w:ilvl="2" w:tplc="12DE393E">
      <w:start w:val="1"/>
      <w:numFmt w:val="decimal"/>
      <w:lvlText w:val="%3."/>
      <w:lvlJc w:val="right"/>
      <w:pPr>
        <w:tabs>
          <w:tab w:val="num" w:pos="322"/>
        </w:tabs>
        <w:ind w:left="322" w:hanging="180"/>
      </w:pPr>
      <w:rPr>
        <w:rFonts w:ascii="Times New Roman" w:eastAsia="Times New Roman" w:hAnsi="Times New Roman" w:cs="Times New Roman" w:hint="default"/>
        <w:b w:val="0"/>
      </w:rPr>
    </w:lvl>
    <w:lvl w:ilvl="3" w:tplc="FC1E8E0C">
      <w:start w:val="1"/>
      <w:numFmt w:val="decimal"/>
      <w:lvlText w:val="%4."/>
      <w:lvlJc w:val="left"/>
      <w:pPr>
        <w:ind w:left="502" w:hanging="360"/>
      </w:pPr>
      <w:rPr>
        <w:rFonts w:ascii="Times New Roman" w:eastAsia="Times New Roman" w:hAnsi="Times New Roman" w:cs="Times New Roman" w:hint="default"/>
        <w:color w:val="00000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04907C">
      <w:start w:val="20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1EBF4EC8"/>
    <w:multiLevelType w:val="hybridMultilevel"/>
    <w:tmpl w:val="9D2AD326"/>
    <w:lvl w:ilvl="0" w:tplc="256AD6F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E3D02D64">
      <w:start w:val="1"/>
      <w:numFmt w:val="decimal"/>
      <w:lvlText w:val="%4)"/>
      <w:lvlJc w:val="left"/>
      <w:pPr>
        <w:ind w:left="2520" w:hanging="360"/>
      </w:pPr>
      <w:rPr>
        <w:rFonts w:ascii="Times New Roman" w:eastAsia="Calibri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1EED1BE0"/>
    <w:multiLevelType w:val="hybridMultilevel"/>
    <w:tmpl w:val="CB0E9600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926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>
    <w:nsid w:val="1EF12A96"/>
    <w:multiLevelType w:val="hybridMultilevel"/>
    <w:tmpl w:val="131A4DE8"/>
    <w:lvl w:ilvl="0" w:tplc="1C5C345C">
      <w:start w:val="1"/>
      <w:numFmt w:val="lowerLetter"/>
      <w:lvlText w:val="%1)"/>
      <w:lvlJc w:val="left"/>
      <w:pPr>
        <w:ind w:left="1363" w:hanging="360"/>
      </w:pPr>
      <w:rPr>
        <w:rFonts w:ascii="Times New Roman" w:eastAsia="Calibri" w:hAnsi="Times New Roman"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35">
    <w:nsid w:val="1F913E6A"/>
    <w:multiLevelType w:val="multilevel"/>
    <w:tmpl w:val="4DCCEAA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0562BF3"/>
    <w:multiLevelType w:val="hybridMultilevel"/>
    <w:tmpl w:val="AEA43F82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1">
      <w:start w:val="1"/>
      <w:numFmt w:val="decimal"/>
      <w:lvlText w:val="%3)"/>
      <w:lvlJc w:val="left"/>
      <w:pPr>
        <w:ind w:left="643" w:hanging="36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7">
    <w:nsid w:val="22A82D79"/>
    <w:multiLevelType w:val="hybridMultilevel"/>
    <w:tmpl w:val="B1082A4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abstractNum w:abstractNumId="38">
    <w:nsid w:val="22E44180"/>
    <w:multiLevelType w:val="multilevel"/>
    <w:tmpl w:val="48AC7A74"/>
    <w:name w:val="NumPar"/>
    <w:lvl w:ilvl="0">
      <w:start w:val="1"/>
      <w:numFmt w:val="decimal"/>
      <w:lvlRestart w:val="0"/>
      <w:pStyle w:val="NumPar1"/>
      <w:lvlText w:val="%1)"/>
      <w:lvlJc w:val="left"/>
      <w:pPr>
        <w:tabs>
          <w:tab w:val="num" w:pos="850"/>
        </w:tabs>
        <w:ind w:left="850" w:hanging="850"/>
      </w:pPr>
      <w:rPr>
        <w:rFonts w:ascii="Calibri" w:eastAsia="Calibri" w:hAnsi="Calibri" w:cs="Times New Roman"/>
      </w:rPr>
    </w:lvl>
    <w:lvl w:ilvl="1">
      <w:start w:val="1"/>
      <w:numFmt w:val="lowerLetter"/>
      <w:pStyle w:val="NumPar2"/>
      <w:lvlText w:val="%2)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247D0860"/>
    <w:multiLevelType w:val="hybridMultilevel"/>
    <w:tmpl w:val="3A94B9E4"/>
    <w:lvl w:ilvl="0" w:tplc="EB72100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24CD7FB8"/>
    <w:multiLevelType w:val="hybridMultilevel"/>
    <w:tmpl w:val="8B7EF1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52D5C07"/>
    <w:multiLevelType w:val="multilevel"/>
    <w:tmpl w:val="6598F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25433153"/>
    <w:multiLevelType w:val="hybridMultilevel"/>
    <w:tmpl w:val="0D26C136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25AC00EB"/>
    <w:multiLevelType w:val="hybridMultilevel"/>
    <w:tmpl w:val="78AA9156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>
    <w:nsid w:val="25B667D7"/>
    <w:multiLevelType w:val="hybridMultilevel"/>
    <w:tmpl w:val="177EBBC0"/>
    <w:lvl w:ilvl="0" w:tplc="621640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264B3EB4"/>
    <w:multiLevelType w:val="hybridMultilevel"/>
    <w:tmpl w:val="85FC85B0"/>
    <w:lvl w:ilvl="0" w:tplc="CB6C717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>
    <w:nsid w:val="2A4F57CD"/>
    <w:multiLevelType w:val="hybridMultilevel"/>
    <w:tmpl w:val="706E9F9A"/>
    <w:lvl w:ilvl="0" w:tplc="5BBA457C">
      <w:start w:val="1"/>
      <w:numFmt w:val="decimal"/>
      <w:lvlText w:val="%1)"/>
      <w:lvlJc w:val="left"/>
      <w:pPr>
        <w:ind w:left="785" w:hanging="360"/>
      </w:pPr>
      <w:rPr>
        <w:sz w:val="22"/>
        <w:szCs w:val="22"/>
      </w:rPr>
    </w:lvl>
    <w:lvl w:ilvl="1" w:tplc="351283E6">
      <w:start w:val="1"/>
      <w:numFmt w:val="decimal"/>
      <w:lvlText w:val="%2)"/>
      <w:lvlJc w:val="left"/>
      <w:pPr>
        <w:ind w:left="5023" w:hanging="705"/>
      </w:pPr>
      <w:rPr>
        <w:rFonts w:ascii="Calibri" w:eastAsia="Times New Roman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>
    <w:nsid w:val="2A62250B"/>
    <w:multiLevelType w:val="hybridMultilevel"/>
    <w:tmpl w:val="9998D15E"/>
    <w:lvl w:ilvl="0" w:tplc="4ADEA8F4">
      <w:start w:val="1"/>
      <w:numFmt w:val="decimal"/>
      <w:lvlText w:val="%1."/>
      <w:lvlJc w:val="left"/>
      <w:pPr>
        <w:ind w:left="1429" w:hanging="360"/>
      </w:pPr>
      <w:rPr>
        <w:rFonts w:ascii="Calibri" w:hAnsi="Calibri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2B922A97"/>
    <w:multiLevelType w:val="hybridMultilevel"/>
    <w:tmpl w:val="88B63312"/>
    <w:lvl w:ilvl="0" w:tplc="AFC6EDC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2BD67668"/>
    <w:multiLevelType w:val="hybridMultilevel"/>
    <w:tmpl w:val="9E98A2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2C6737C8"/>
    <w:multiLevelType w:val="hybridMultilevel"/>
    <w:tmpl w:val="86AE4F16"/>
    <w:lvl w:ilvl="0" w:tplc="551C62F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-823" w:hanging="360"/>
      </w:pPr>
    </w:lvl>
    <w:lvl w:ilvl="2" w:tplc="0415001B">
      <w:start w:val="1"/>
      <w:numFmt w:val="lowerRoman"/>
      <w:lvlText w:val="%3."/>
      <w:lvlJc w:val="right"/>
      <w:pPr>
        <w:ind w:left="-103" w:hanging="180"/>
      </w:pPr>
    </w:lvl>
    <w:lvl w:ilvl="3" w:tplc="0415000F" w:tentative="1">
      <w:start w:val="1"/>
      <w:numFmt w:val="decimal"/>
      <w:lvlText w:val="%4."/>
      <w:lvlJc w:val="left"/>
      <w:pPr>
        <w:ind w:left="617" w:hanging="360"/>
      </w:pPr>
    </w:lvl>
    <w:lvl w:ilvl="4" w:tplc="04150019">
      <w:start w:val="1"/>
      <w:numFmt w:val="lowerLetter"/>
      <w:lvlText w:val="%5."/>
      <w:lvlJc w:val="left"/>
      <w:pPr>
        <w:ind w:left="1337" w:hanging="360"/>
      </w:pPr>
    </w:lvl>
    <w:lvl w:ilvl="5" w:tplc="0415001B" w:tentative="1">
      <w:start w:val="1"/>
      <w:numFmt w:val="lowerRoman"/>
      <w:lvlText w:val="%6."/>
      <w:lvlJc w:val="right"/>
      <w:pPr>
        <w:ind w:left="2057" w:hanging="180"/>
      </w:pPr>
    </w:lvl>
    <w:lvl w:ilvl="6" w:tplc="0415000F" w:tentative="1">
      <w:start w:val="1"/>
      <w:numFmt w:val="decimal"/>
      <w:lvlText w:val="%7."/>
      <w:lvlJc w:val="left"/>
      <w:pPr>
        <w:ind w:left="2777" w:hanging="360"/>
      </w:pPr>
    </w:lvl>
    <w:lvl w:ilvl="7" w:tplc="04150019" w:tentative="1">
      <w:start w:val="1"/>
      <w:numFmt w:val="lowerLetter"/>
      <w:lvlText w:val="%8."/>
      <w:lvlJc w:val="left"/>
      <w:pPr>
        <w:ind w:left="3497" w:hanging="360"/>
      </w:pPr>
    </w:lvl>
    <w:lvl w:ilvl="8" w:tplc="0415001B" w:tentative="1">
      <w:start w:val="1"/>
      <w:numFmt w:val="lowerRoman"/>
      <w:lvlText w:val="%9."/>
      <w:lvlJc w:val="right"/>
      <w:pPr>
        <w:ind w:left="4217" w:hanging="180"/>
      </w:pPr>
    </w:lvl>
  </w:abstractNum>
  <w:abstractNum w:abstractNumId="51">
    <w:nsid w:val="2C96373E"/>
    <w:multiLevelType w:val="hybridMultilevel"/>
    <w:tmpl w:val="832830F4"/>
    <w:lvl w:ilvl="0" w:tplc="777EBA48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2">
    <w:nsid w:val="2DD32582"/>
    <w:multiLevelType w:val="hybridMultilevel"/>
    <w:tmpl w:val="EC3C63A6"/>
    <w:lvl w:ilvl="0" w:tplc="0415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  <w:b/>
      </w:rPr>
    </w:lvl>
    <w:lvl w:ilvl="1" w:tplc="18A245AE">
      <w:start w:val="1"/>
      <w:numFmt w:val="decimal"/>
      <w:lvlText w:val="%2."/>
      <w:lvlJc w:val="left"/>
      <w:pPr>
        <w:tabs>
          <w:tab w:val="num" w:pos="888"/>
        </w:tabs>
        <w:ind w:left="888" w:hanging="360"/>
      </w:pPr>
      <w:rPr>
        <w:rFonts w:ascii="Tahoma" w:eastAsia="Times New Roman" w:hAnsi="Tahoma" w:cs="Tahoma" w:hint="default"/>
        <w:b/>
      </w:rPr>
    </w:lvl>
    <w:lvl w:ilvl="2" w:tplc="2BFA94A2">
      <w:start w:val="1"/>
      <w:numFmt w:val="lowerLetter"/>
      <w:lvlText w:val="%3."/>
      <w:lvlJc w:val="right"/>
      <w:pPr>
        <w:tabs>
          <w:tab w:val="num" w:pos="2328"/>
        </w:tabs>
        <w:ind w:left="2328" w:hanging="180"/>
      </w:pPr>
      <w:rPr>
        <w:rFonts w:ascii="Arial" w:eastAsia="TimesNewRoman" w:hAnsi="Arial" w:cs="Arial" w:hint="default"/>
      </w:rPr>
    </w:lvl>
    <w:lvl w:ilvl="3" w:tplc="70D62560">
      <w:start w:val="1"/>
      <w:numFmt w:val="decimal"/>
      <w:lvlText w:val="%4)"/>
      <w:lvlJc w:val="left"/>
      <w:pPr>
        <w:ind w:left="1171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</w:lvl>
  </w:abstractNum>
  <w:abstractNum w:abstractNumId="53">
    <w:nsid w:val="2E0237E0"/>
    <w:multiLevelType w:val="hybridMultilevel"/>
    <w:tmpl w:val="C8DADEEC"/>
    <w:lvl w:ilvl="0" w:tplc="ADA2BD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E6A43C7"/>
    <w:multiLevelType w:val="hybridMultilevel"/>
    <w:tmpl w:val="F7089D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30A200AF"/>
    <w:multiLevelType w:val="hybridMultilevel"/>
    <w:tmpl w:val="CF7C498A"/>
    <w:lvl w:ilvl="0" w:tplc="83A49336">
      <w:start w:val="1"/>
      <w:numFmt w:val="lowerLetter"/>
      <w:lvlText w:val="%1)"/>
      <w:lvlJc w:val="left"/>
      <w:pPr>
        <w:tabs>
          <w:tab w:val="num" w:pos="-2643"/>
        </w:tabs>
        <w:ind w:left="-264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-2988"/>
        </w:tabs>
        <w:ind w:left="-29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2268"/>
        </w:tabs>
        <w:ind w:left="-22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-1548"/>
        </w:tabs>
        <w:ind w:left="-154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-828"/>
        </w:tabs>
        <w:ind w:left="-82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-108"/>
        </w:tabs>
        <w:ind w:left="-108" w:hanging="180"/>
      </w:pPr>
    </w:lvl>
    <w:lvl w:ilvl="6" w:tplc="0415000F">
      <w:start w:val="1"/>
      <w:numFmt w:val="decimal"/>
      <w:lvlText w:val="%7."/>
      <w:lvlJc w:val="left"/>
      <w:pPr>
        <w:tabs>
          <w:tab w:val="num" w:pos="612"/>
        </w:tabs>
        <w:ind w:left="61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1332"/>
        </w:tabs>
        <w:ind w:left="133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2052"/>
        </w:tabs>
        <w:ind w:left="2052" w:hanging="180"/>
      </w:pPr>
    </w:lvl>
  </w:abstractNum>
  <w:abstractNum w:abstractNumId="56">
    <w:nsid w:val="31EE41B1"/>
    <w:multiLevelType w:val="hybridMultilevel"/>
    <w:tmpl w:val="BE7C35C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7">
    <w:nsid w:val="33114FA8"/>
    <w:multiLevelType w:val="hybridMultilevel"/>
    <w:tmpl w:val="A85EA53C"/>
    <w:lvl w:ilvl="0" w:tplc="98BCE464">
      <w:start w:val="1"/>
      <w:numFmt w:val="decimal"/>
      <w:lvlText w:val="%1."/>
      <w:lvlJc w:val="left"/>
      <w:pPr>
        <w:ind w:left="360" w:hanging="360"/>
      </w:pPr>
      <w:rPr>
        <w:rFonts w:ascii="Century Gothic" w:eastAsia="Calibri" w:hAnsi="Century Gothic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356777C3"/>
    <w:multiLevelType w:val="hybridMultilevel"/>
    <w:tmpl w:val="1CE4DEC0"/>
    <w:lvl w:ilvl="0" w:tplc="D452EF82">
      <w:start w:val="1"/>
      <w:numFmt w:val="upperRoman"/>
      <w:lvlText w:val="%1."/>
      <w:lvlJc w:val="right"/>
      <w:pPr>
        <w:ind w:left="78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35BC1D37"/>
    <w:multiLevelType w:val="hybridMultilevel"/>
    <w:tmpl w:val="F19EC5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6AAD9F8">
      <w:start w:val="1"/>
      <w:numFmt w:val="lowerLetter"/>
      <w:lvlText w:val="%2)"/>
      <w:lvlJc w:val="left"/>
      <w:pPr>
        <w:ind w:left="1211" w:hanging="360"/>
      </w:pPr>
      <w:rPr>
        <w:rFonts w:hint="default"/>
        <w:strike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BE2FB38">
      <w:start w:val="1"/>
      <w:numFmt w:val="decimal"/>
      <w:lvlText w:val="%4)"/>
      <w:lvlJc w:val="left"/>
      <w:pPr>
        <w:ind w:left="1068" w:hanging="360"/>
      </w:pPr>
      <w:rPr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38932588"/>
    <w:multiLevelType w:val="hybridMultilevel"/>
    <w:tmpl w:val="13924A0A"/>
    <w:lvl w:ilvl="0" w:tplc="C3C01262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Calibri" w:hAnsi="Times New Roman" w:cs="Times New Roman" w:hint="default"/>
        <w:b w:val="0"/>
        <w:i w:val="0"/>
        <w:color w:val="auto"/>
        <w:sz w:val="23"/>
        <w:szCs w:val="23"/>
      </w:rPr>
    </w:lvl>
    <w:lvl w:ilvl="1" w:tplc="BB6465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/>
        <w:color w:val="auto"/>
      </w:rPr>
    </w:lvl>
    <w:lvl w:ilvl="2" w:tplc="336064E6">
      <w:start w:val="1"/>
      <w:numFmt w:val="decimal"/>
      <w:lvlText w:val="%3."/>
      <w:lvlJc w:val="right"/>
      <w:pPr>
        <w:tabs>
          <w:tab w:val="num" w:pos="322"/>
        </w:tabs>
        <w:ind w:left="322" w:hanging="180"/>
      </w:pPr>
      <w:rPr>
        <w:rFonts w:ascii="Century Gothic" w:eastAsia="Times New Roman" w:hAnsi="Century Gothic" w:cs="Arial" w:hint="default"/>
        <w:b w:val="0"/>
      </w:rPr>
    </w:lvl>
    <w:lvl w:ilvl="3" w:tplc="EC3A1C26">
      <w:start w:val="1"/>
      <w:numFmt w:val="decimal"/>
      <w:lvlText w:val="%4."/>
      <w:lvlJc w:val="left"/>
      <w:pPr>
        <w:ind w:left="502" w:hanging="360"/>
      </w:pPr>
      <w:rPr>
        <w:rFonts w:ascii="Century Gothic" w:eastAsia="Times New Roman" w:hAnsi="Century Gothic" w:cs="Arial"/>
        <w:color w:val="00000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04907C">
      <w:start w:val="20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393A2B47"/>
    <w:multiLevelType w:val="hybridMultilevel"/>
    <w:tmpl w:val="EE26ECF2"/>
    <w:lvl w:ilvl="0" w:tplc="949816A0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399B3EB5"/>
    <w:multiLevelType w:val="hybridMultilevel"/>
    <w:tmpl w:val="706E9F9A"/>
    <w:lvl w:ilvl="0" w:tplc="5BBA457C">
      <w:start w:val="1"/>
      <w:numFmt w:val="decimal"/>
      <w:lvlText w:val="%1)"/>
      <w:lvlJc w:val="left"/>
      <w:pPr>
        <w:ind w:left="785" w:hanging="360"/>
      </w:pPr>
      <w:rPr>
        <w:sz w:val="22"/>
        <w:szCs w:val="22"/>
      </w:rPr>
    </w:lvl>
    <w:lvl w:ilvl="1" w:tplc="351283E6">
      <w:start w:val="1"/>
      <w:numFmt w:val="decimal"/>
      <w:lvlText w:val="%2)"/>
      <w:lvlJc w:val="left"/>
      <w:pPr>
        <w:ind w:left="5023" w:hanging="705"/>
      </w:pPr>
      <w:rPr>
        <w:rFonts w:ascii="Calibri" w:eastAsia="Times New Roman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3">
    <w:nsid w:val="3A033D52"/>
    <w:multiLevelType w:val="hybridMultilevel"/>
    <w:tmpl w:val="4EEC254C"/>
    <w:lvl w:ilvl="0" w:tplc="FFFFFFFF">
      <w:start w:val="1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>
    <w:nsid w:val="3A2E36EB"/>
    <w:multiLevelType w:val="hybridMultilevel"/>
    <w:tmpl w:val="E41EEB70"/>
    <w:lvl w:ilvl="0" w:tplc="EBC8EDD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3B4C1444"/>
    <w:multiLevelType w:val="hybridMultilevel"/>
    <w:tmpl w:val="E1B6B2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>
    <w:nsid w:val="3C943CB3"/>
    <w:multiLevelType w:val="hybridMultilevel"/>
    <w:tmpl w:val="4FCE170A"/>
    <w:lvl w:ilvl="0" w:tplc="57E0A09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B106E9A6">
      <w:start w:val="1"/>
      <w:numFmt w:val="decimal"/>
      <w:lvlText w:val="%2)"/>
      <w:lvlJc w:val="left"/>
      <w:pPr>
        <w:ind w:left="114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>
    <w:nsid w:val="415520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8">
    <w:nsid w:val="41A81003"/>
    <w:multiLevelType w:val="hybridMultilevel"/>
    <w:tmpl w:val="F0E2B694"/>
    <w:lvl w:ilvl="0" w:tplc="E5DA6C7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9">
    <w:nsid w:val="445F3AC0"/>
    <w:multiLevelType w:val="hybridMultilevel"/>
    <w:tmpl w:val="F58A4FC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0">
    <w:nsid w:val="44A35BB7"/>
    <w:multiLevelType w:val="hybridMultilevel"/>
    <w:tmpl w:val="04D231D4"/>
    <w:lvl w:ilvl="0" w:tplc="F0EC10C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46532624"/>
    <w:multiLevelType w:val="hybridMultilevel"/>
    <w:tmpl w:val="E22A1044"/>
    <w:lvl w:ilvl="0" w:tplc="7D1C3038">
      <w:start w:val="1"/>
      <w:numFmt w:val="lowerLetter"/>
      <w:lvlText w:val="%1)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46CA73E4"/>
    <w:multiLevelType w:val="hybridMultilevel"/>
    <w:tmpl w:val="0116E8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643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48785610"/>
    <w:multiLevelType w:val="hybridMultilevel"/>
    <w:tmpl w:val="0792EB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1EFC0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2BFA94A2">
      <w:start w:val="1"/>
      <w:numFmt w:val="lowerLetter"/>
      <w:lvlText w:val="%3."/>
      <w:lvlJc w:val="right"/>
      <w:pPr>
        <w:tabs>
          <w:tab w:val="num" w:pos="1800"/>
        </w:tabs>
        <w:ind w:left="1800" w:hanging="180"/>
      </w:pPr>
      <w:rPr>
        <w:rFonts w:ascii="Arial" w:eastAsia="TimesNew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4">
    <w:nsid w:val="4A590E1A"/>
    <w:multiLevelType w:val="hybridMultilevel"/>
    <w:tmpl w:val="2B26D11A"/>
    <w:lvl w:ilvl="0" w:tplc="8A92756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4B1405BD"/>
    <w:multiLevelType w:val="hybridMultilevel"/>
    <w:tmpl w:val="F3883372"/>
    <w:name w:val="WW8Num23232"/>
    <w:lvl w:ilvl="0" w:tplc="13CA7596">
      <w:start w:val="1"/>
      <w:numFmt w:val="lowerLetter"/>
      <w:lvlText w:val="%1)"/>
      <w:lvlJc w:val="left"/>
      <w:pPr>
        <w:ind w:left="1211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6">
    <w:nsid w:val="4F176783"/>
    <w:multiLevelType w:val="hybridMultilevel"/>
    <w:tmpl w:val="F1FC0F7E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7">
    <w:nsid w:val="5041210B"/>
    <w:multiLevelType w:val="hybridMultilevel"/>
    <w:tmpl w:val="C81EBACA"/>
    <w:lvl w:ilvl="0" w:tplc="521208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123E138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8">
    <w:nsid w:val="52821645"/>
    <w:multiLevelType w:val="hybridMultilevel"/>
    <w:tmpl w:val="ADDC410C"/>
    <w:lvl w:ilvl="0" w:tplc="CBFAADE4">
      <w:start w:val="1"/>
      <w:numFmt w:val="lowerLetter"/>
      <w:lvlText w:val="%1)"/>
      <w:lvlJc w:val="left"/>
      <w:pPr>
        <w:ind w:left="1069" w:hanging="360"/>
      </w:pPr>
      <w:rPr>
        <w:rFonts w:ascii="Calibri" w:eastAsia="Times New Roman" w:hAnsi="Calibri" w:cs="Times New Roman" w:hint="default"/>
        <w:b w:val="0"/>
        <w:sz w:val="24"/>
      </w:rPr>
    </w:lvl>
    <w:lvl w:ilvl="1" w:tplc="FFFFFFFF">
      <w:start w:val="1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2" w:tplc="CA04957E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4" w:tplc="F1A4C93A">
      <w:start w:val="23"/>
      <w:numFmt w:val="upperRoman"/>
      <w:lvlText w:val="%5."/>
      <w:lvlJc w:val="left"/>
      <w:pPr>
        <w:ind w:left="862" w:hanging="720"/>
      </w:pPr>
      <w:rPr>
        <w:rFonts w:hint="default"/>
      </w:rPr>
    </w:lvl>
    <w:lvl w:ilvl="5" w:tplc="D96E0128">
      <w:start w:val="1"/>
      <w:numFmt w:val="decimal"/>
      <w:lvlText w:val="%6)"/>
      <w:lvlJc w:val="left"/>
      <w:pPr>
        <w:ind w:left="643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27"/>
        </w:tabs>
        <w:ind w:left="552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7"/>
        </w:tabs>
        <w:ind w:left="624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7"/>
        </w:tabs>
        <w:ind w:left="6967" w:hanging="180"/>
      </w:pPr>
    </w:lvl>
  </w:abstractNum>
  <w:abstractNum w:abstractNumId="79">
    <w:nsid w:val="54A348C6"/>
    <w:multiLevelType w:val="hybridMultilevel"/>
    <w:tmpl w:val="18A4C4D4"/>
    <w:lvl w:ilvl="0" w:tplc="C8CA65AA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52" w:hanging="360"/>
      </w:pPr>
      <w:rPr>
        <w:rFonts w:ascii="Wingdings" w:hAnsi="Wingdings" w:hint="default"/>
      </w:rPr>
    </w:lvl>
  </w:abstractNum>
  <w:abstractNum w:abstractNumId="80">
    <w:nsid w:val="54F8734A"/>
    <w:multiLevelType w:val="hybridMultilevel"/>
    <w:tmpl w:val="D0F4BEFA"/>
    <w:lvl w:ilvl="0" w:tplc="0E4E3BBA">
      <w:start w:val="1"/>
      <w:numFmt w:val="decimal"/>
      <w:lvlText w:val="%1)"/>
      <w:lvlJc w:val="left"/>
      <w:pPr>
        <w:ind w:left="862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1">
    <w:nsid w:val="560D7774"/>
    <w:multiLevelType w:val="hybridMultilevel"/>
    <w:tmpl w:val="ED28B54C"/>
    <w:lvl w:ilvl="0" w:tplc="CB6C717C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82">
    <w:nsid w:val="58590B37"/>
    <w:multiLevelType w:val="hybridMultilevel"/>
    <w:tmpl w:val="61EC17A0"/>
    <w:lvl w:ilvl="0" w:tplc="903CDB9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D610C80E">
      <w:start w:val="1"/>
      <w:numFmt w:val="decimal"/>
      <w:lvlText w:val="%4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color w:val="000000"/>
        <w:sz w:val="23"/>
        <w:szCs w:val="23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71495A2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3">
    <w:nsid w:val="5D74058D"/>
    <w:multiLevelType w:val="hybridMultilevel"/>
    <w:tmpl w:val="B20ACA30"/>
    <w:lvl w:ilvl="0" w:tplc="229CFFE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5E720959"/>
    <w:multiLevelType w:val="hybridMultilevel"/>
    <w:tmpl w:val="1152BAC4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A65814E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 w:tplc="2BFA94A2">
      <w:start w:val="1"/>
      <w:numFmt w:val="lowerLetter"/>
      <w:lvlText w:val="%3."/>
      <w:lvlJc w:val="right"/>
      <w:pPr>
        <w:tabs>
          <w:tab w:val="num" w:pos="2225"/>
        </w:tabs>
        <w:ind w:left="2225" w:hanging="180"/>
      </w:pPr>
      <w:rPr>
        <w:rFonts w:ascii="Arial" w:eastAsia="TimesNew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85">
    <w:nsid w:val="609037BD"/>
    <w:multiLevelType w:val="multilevel"/>
    <w:tmpl w:val="243C737E"/>
    <w:lvl w:ilvl="0">
      <w:start w:val="1"/>
      <w:numFmt w:val="decimal"/>
      <w:lvlText w:val="%1)"/>
      <w:lvlJc w:val="left"/>
      <w:pPr>
        <w:ind w:left="643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1960433"/>
    <w:multiLevelType w:val="hybridMultilevel"/>
    <w:tmpl w:val="E22A1044"/>
    <w:lvl w:ilvl="0" w:tplc="7D1C3038">
      <w:start w:val="1"/>
      <w:numFmt w:val="lowerLetter"/>
      <w:lvlText w:val="%1)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6289609E"/>
    <w:multiLevelType w:val="multilevel"/>
    <w:tmpl w:val="BFB86D0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62CD17DB"/>
    <w:multiLevelType w:val="hybridMultilevel"/>
    <w:tmpl w:val="A742F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>
    <w:nsid w:val="63806A14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481"/>
        </w:tabs>
        <w:ind w:left="481" w:hanging="360"/>
      </w:pPr>
    </w:lvl>
    <w:lvl w:ilvl="1">
      <w:start w:val="1"/>
      <w:numFmt w:val="lowerLetter"/>
      <w:lvlText w:val="%2)"/>
      <w:lvlJc w:val="left"/>
      <w:pPr>
        <w:tabs>
          <w:tab w:val="num" w:pos="1201"/>
        </w:tabs>
        <w:ind w:left="1201" w:hanging="360"/>
      </w:pPr>
    </w:lvl>
    <w:lvl w:ilvl="2">
      <w:start w:val="1"/>
      <w:numFmt w:val="decimal"/>
      <w:lvlText w:val="%3."/>
      <w:lvlJc w:val="right"/>
      <w:pPr>
        <w:tabs>
          <w:tab w:val="num" w:pos="180"/>
        </w:tabs>
        <w:ind w:left="180" w:hanging="180"/>
      </w:pPr>
    </w:lvl>
    <w:lvl w:ilvl="3">
      <w:start w:val="20"/>
      <w:numFmt w:val="decimal"/>
      <w:lvlText w:val="%4)"/>
      <w:lvlJc w:val="left"/>
      <w:pPr>
        <w:tabs>
          <w:tab w:val="num" w:pos="2641"/>
        </w:tabs>
        <w:ind w:left="2641" w:hanging="360"/>
      </w:pPr>
    </w:lvl>
    <w:lvl w:ilvl="4">
      <w:start w:val="1"/>
      <w:numFmt w:val="lowerLetter"/>
      <w:lvlText w:val="%5."/>
      <w:lvlJc w:val="left"/>
      <w:pPr>
        <w:tabs>
          <w:tab w:val="num" w:pos="3361"/>
        </w:tabs>
        <w:ind w:left="3361" w:hanging="360"/>
      </w:pPr>
    </w:lvl>
    <w:lvl w:ilvl="5">
      <w:start w:val="1"/>
      <w:numFmt w:val="lowerRoman"/>
      <w:lvlText w:val="%6."/>
      <w:lvlJc w:val="right"/>
      <w:pPr>
        <w:tabs>
          <w:tab w:val="num" w:pos="4081"/>
        </w:tabs>
        <w:ind w:left="4081" w:hanging="180"/>
      </w:pPr>
    </w:lvl>
    <w:lvl w:ilvl="6">
      <w:start w:val="1"/>
      <w:numFmt w:val="decimal"/>
      <w:lvlText w:val="%7."/>
      <w:lvlJc w:val="left"/>
      <w:pPr>
        <w:tabs>
          <w:tab w:val="num" w:pos="4801"/>
        </w:tabs>
        <w:ind w:left="4801" w:hanging="360"/>
      </w:pPr>
    </w:lvl>
    <w:lvl w:ilvl="7">
      <w:start w:val="1"/>
      <w:numFmt w:val="lowerLetter"/>
      <w:lvlText w:val="%8."/>
      <w:lvlJc w:val="left"/>
      <w:pPr>
        <w:tabs>
          <w:tab w:val="num" w:pos="5521"/>
        </w:tabs>
        <w:ind w:left="5521" w:hanging="360"/>
      </w:pPr>
    </w:lvl>
    <w:lvl w:ilvl="8">
      <w:start w:val="1"/>
      <w:numFmt w:val="lowerRoman"/>
      <w:lvlText w:val="%9."/>
      <w:lvlJc w:val="right"/>
      <w:pPr>
        <w:tabs>
          <w:tab w:val="num" w:pos="6241"/>
        </w:tabs>
        <w:ind w:left="6241" w:hanging="180"/>
      </w:pPr>
    </w:lvl>
  </w:abstractNum>
  <w:abstractNum w:abstractNumId="90">
    <w:nsid w:val="658A365E"/>
    <w:multiLevelType w:val="hybridMultilevel"/>
    <w:tmpl w:val="D7F20C3E"/>
    <w:lvl w:ilvl="0" w:tplc="3342FAB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>
    <w:nsid w:val="673B2071"/>
    <w:multiLevelType w:val="multilevel"/>
    <w:tmpl w:val="236E845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 w:themeColor="text1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689A2286"/>
    <w:multiLevelType w:val="hybridMultilevel"/>
    <w:tmpl w:val="C2BAF02C"/>
    <w:lvl w:ilvl="0" w:tplc="6574861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 w:tplc="625486D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>
    <w:nsid w:val="6905338C"/>
    <w:multiLevelType w:val="hybridMultilevel"/>
    <w:tmpl w:val="0F185E5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4">
    <w:nsid w:val="6B056C4E"/>
    <w:multiLevelType w:val="multilevel"/>
    <w:tmpl w:val="6A84B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95">
    <w:nsid w:val="70124468"/>
    <w:multiLevelType w:val="hybridMultilevel"/>
    <w:tmpl w:val="BDE0C8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3E5E0F42">
      <w:start w:val="1"/>
      <w:numFmt w:val="lowerLetter"/>
      <w:lvlText w:val="%2)"/>
      <w:lvlJc w:val="left"/>
      <w:pPr>
        <w:ind w:left="1363" w:hanging="360"/>
      </w:pPr>
      <w:rPr>
        <w:rFonts w:hint="default"/>
        <w:strike w:val="0"/>
        <w:color w:val="000000" w:themeColor="text1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BE2FB38">
      <w:start w:val="1"/>
      <w:numFmt w:val="decimal"/>
      <w:lvlText w:val="%4)"/>
      <w:lvlJc w:val="left"/>
      <w:pPr>
        <w:ind w:left="927" w:hanging="360"/>
      </w:pPr>
      <w:rPr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097170B"/>
    <w:multiLevelType w:val="hybridMultilevel"/>
    <w:tmpl w:val="79FE6178"/>
    <w:lvl w:ilvl="0" w:tplc="AA121916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Arial" w:hAnsi="Arial" w:cs="Arial" w:hint="default"/>
        <w:b w:val="0"/>
        <w:sz w:val="22"/>
        <w:szCs w:val="22"/>
      </w:rPr>
    </w:lvl>
    <w:lvl w:ilvl="1" w:tplc="BF687938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Century Gothic" w:eastAsia="Times New Roman" w:hAnsi="Century Gothic" w:cs="Aria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738E71A4"/>
    <w:multiLevelType w:val="hybridMultilevel"/>
    <w:tmpl w:val="B010C99A"/>
    <w:lvl w:ilvl="0" w:tplc="D2C0D12A">
      <w:start w:val="1"/>
      <w:numFmt w:val="decimal"/>
      <w:lvlText w:val="%1)"/>
      <w:lvlJc w:val="left"/>
      <w:pPr>
        <w:ind w:left="643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8">
    <w:nsid w:val="73A432CA"/>
    <w:multiLevelType w:val="hybridMultilevel"/>
    <w:tmpl w:val="FE408140"/>
    <w:lvl w:ilvl="0" w:tplc="D2382F9A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351283E6">
      <w:start w:val="1"/>
      <w:numFmt w:val="decimal"/>
      <w:lvlText w:val="%2)"/>
      <w:lvlJc w:val="left"/>
      <w:pPr>
        <w:ind w:left="4315" w:hanging="705"/>
      </w:pPr>
      <w:rPr>
        <w:rFonts w:ascii="Calibri" w:eastAsia="Times New Roman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>
    <w:nsid w:val="76086E5A"/>
    <w:multiLevelType w:val="multilevel"/>
    <w:tmpl w:val="CB423600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Calibri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  <w:i w:val="0"/>
        <w:sz w:val="23"/>
        <w:szCs w:val="23"/>
      </w:rPr>
    </w:lvl>
    <w:lvl w:ilvl="3">
      <w:start w:val="1"/>
      <w:numFmt w:val="decimal"/>
      <w:lvlText w:val="%1.%2.%3.%4."/>
      <w:lvlJc w:val="left"/>
      <w:pPr>
        <w:tabs>
          <w:tab w:val="num" w:pos="2554"/>
        </w:tabs>
        <w:ind w:left="2554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51"/>
        </w:tabs>
        <w:ind w:left="2951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3708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05"/>
        </w:tabs>
        <w:ind w:left="410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2"/>
        </w:tabs>
        <w:ind w:left="4862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19"/>
        </w:tabs>
        <w:ind w:left="5619" w:hanging="2160"/>
      </w:pPr>
      <w:rPr>
        <w:rFonts w:ascii="Times New Roman" w:hAnsi="Times New Roman" w:cs="Times New Roman" w:hint="default"/>
      </w:rPr>
    </w:lvl>
  </w:abstractNum>
  <w:abstractNum w:abstractNumId="100">
    <w:nsid w:val="784718BB"/>
    <w:multiLevelType w:val="hybridMultilevel"/>
    <w:tmpl w:val="F90272D4"/>
    <w:lvl w:ilvl="0" w:tplc="AB8ED306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b w:val="0"/>
        <w:color w:val="auto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86E5352"/>
    <w:multiLevelType w:val="hybridMultilevel"/>
    <w:tmpl w:val="645E030A"/>
    <w:lvl w:ilvl="0" w:tplc="C8CA65AA">
      <w:start w:val="1"/>
      <w:numFmt w:val="bullet"/>
      <w:lvlText w:val="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4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1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8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5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2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016" w:hanging="360"/>
      </w:pPr>
      <w:rPr>
        <w:rFonts w:ascii="Wingdings" w:hAnsi="Wingdings" w:hint="default"/>
      </w:rPr>
    </w:lvl>
  </w:abstractNum>
  <w:abstractNum w:abstractNumId="102">
    <w:nsid w:val="78DF486A"/>
    <w:multiLevelType w:val="hybridMultilevel"/>
    <w:tmpl w:val="884E9BCC"/>
    <w:lvl w:ilvl="0" w:tplc="4D7CFAB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>
    <w:nsid w:val="7A6A18E9"/>
    <w:multiLevelType w:val="multilevel"/>
    <w:tmpl w:val="DE10A7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4">
    <w:nsid w:val="7E3636CE"/>
    <w:multiLevelType w:val="multilevel"/>
    <w:tmpl w:val="F6829E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09"/>
        </w:tabs>
        <w:ind w:left="709" w:hanging="360"/>
      </w:pPr>
      <w:rPr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4"/>
        </w:tabs>
        <w:ind w:left="284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105">
    <w:nsid w:val="7F0420B7"/>
    <w:multiLevelType w:val="hybridMultilevel"/>
    <w:tmpl w:val="90628278"/>
    <w:lvl w:ilvl="0" w:tplc="23886F7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7F5E7F01"/>
    <w:multiLevelType w:val="hybridMultilevel"/>
    <w:tmpl w:val="D21E4D98"/>
    <w:lvl w:ilvl="0" w:tplc="A21A372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eastAsia="Calibri" w:hAnsi="Times New Roman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7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5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2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29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6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3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1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5825" w:hanging="180"/>
      </w:pPr>
      <w:rPr>
        <w:rFonts w:cs="Times New Roman"/>
      </w:rPr>
    </w:lvl>
  </w:abstractNum>
  <w:num w:numId="1">
    <w:abstractNumId w:val="30"/>
  </w:num>
  <w:num w:numId="2">
    <w:abstractNumId w:val="51"/>
  </w:num>
  <w:num w:numId="3">
    <w:abstractNumId w:val="92"/>
  </w:num>
  <w:num w:numId="4">
    <w:abstractNumId w:val="47"/>
  </w:num>
  <w:num w:numId="5">
    <w:abstractNumId w:val="48"/>
  </w:num>
  <w:num w:numId="6">
    <w:abstractNumId w:val="39"/>
  </w:num>
  <w:num w:numId="7">
    <w:abstractNumId w:val="106"/>
  </w:num>
  <w:num w:numId="8">
    <w:abstractNumId w:val="24"/>
  </w:num>
  <w:num w:numId="9">
    <w:abstractNumId w:val="26"/>
  </w:num>
  <w:num w:numId="10">
    <w:abstractNumId w:val="50"/>
  </w:num>
  <w:num w:numId="11">
    <w:abstractNumId w:val="78"/>
  </w:num>
  <w:num w:numId="12">
    <w:abstractNumId w:val="31"/>
  </w:num>
  <w:num w:numId="13">
    <w:abstractNumId w:val="82"/>
  </w:num>
  <w:num w:numId="14">
    <w:abstractNumId w:val="38"/>
  </w:num>
  <w:num w:numId="15">
    <w:abstractNumId w:val="1"/>
  </w:num>
  <w:num w:numId="16">
    <w:abstractNumId w:val="52"/>
  </w:num>
  <w:num w:numId="17">
    <w:abstractNumId w:val="67"/>
  </w:num>
  <w:num w:numId="18">
    <w:abstractNumId w:val="33"/>
  </w:num>
  <w:num w:numId="19">
    <w:abstractNumId w:val="105"/>
  </w:num>
  <w:num w:numId="20">
    <w:abstractNumId w:val="97"/>
  </w:num>
  <w:num w:numId="21">
    <w:abstractNumId w:val="18"/>
  </w:num>
  <w:num w:numId="22">
    <w:abstractNumId w:val="90"/>
  </w:num>
  <w:num w:numId="23">
    <w:abstractNumId w:val="0"/>
  </w:num>
  <w:num w:numId="24">
    <w:abstractNumId w:val="54"/>
  </w:num>
  <w:num w:numId="25">
    <w:abstractNumId w:val="63"/>
  </w:num>
  <w:num w:numId="26">
    <w:abstractNumId w:val="69"/>
  </w:num>
  <w:num w:numId="27">
    <w:abstractNumId w:val="43"/>
  </w:num>
  <w:num w:numId="28">
    <w:abstractNumId w:val="44"/>
  </w:num>
  <w:num w:numId="29">
    <w:abstractNumId w:val="76"/>
  </w:num>
  <w:num w:numId="30">
    <w:abstractNumId w:val="70"/>
  </w:num>
  <w:num w:numId="31">
    <w:abstractNumId w:val="58"/>
  </w:num>
  <w:num w:numId="32">
    <w:abstractNumId w:val="100"/>
  </w:num>
  <w:num w:numId="33">
    <w:abstractNumId w:val="27"/>
  </w:num>
  <w:num w:numId="34">
    <w:abstractNumId w:val="64"/>
  </w:num>
  <w:num w:numId="35">
    <w:abstractNumId w:val="14"/>
  </w:num>
  <w:num w:numId="36">
    <w:abstractNumId w:val="53"/>
  </w:num>
  <w:num w:numId="37">
    <w:abstractNumId w:val="68"/>
  </w:num>
  <w:num w:numId="38">
    <w:abstractNumId w:val="65"/>
  </w:num>
  <w:num w:numId="39">
    <w:abstractNumId w:val="57"/>
  </w:num>
  <w:num w:numId="40">
    <w:abstractNumId w:val="83"/>
  </w:num>
  <w:num w:numId="41">
    <w:abstractNumId w:val="21"/>
  </w:num>
  <w:num w:numId="42">
    <w:abstractNumId w:val="77"/>
  </w:num>
  <w:num w:numId="43">
    <w:abstractNumId w:val="103"/>
  </w:num>
  <w:num w:numId="44">
    <w:abstractNumId w:val="73"/>
  </w:num>
  <w:num w:numId="45">
    <w:abstractNumId w:val="40"/>
  </w:num>
  <w:num w:numId="46">
    <w:abstractNumId w:val="2"/>
  </w:num>
  <w:num w:numId="47">
    <w:abstractNumId w:val="89"/>
  </w:num>
  <w:num w:numId="48">
    <w:abstractNumId w:val="56"/>
  </w:num>
  <w:num w:numId="49">
    <w:abstractNumId w:val="62"/>
  </w:num>
  <w:num w:numId="50">
    <w:abstractNumId w:val="23"/>
  </w:num>
  <w:num w:numId="51">
    <w:abstractNumId w:val="104"/>
  </w:num>
  <w:num w:numId="52">
    <w:abstractNumId w:val="72"/>
  </w:num>
  <w:num w:numId="53">
    <w:abstractNumId w:val="36"/>
  </w:num>
  <w:num w:numId="54">
    <w:abstractNumId w:val="8"/>
  </w:num>
  <w:num w:numId="55">
    <w:abstractNumId w:val="93"/>
  </w:num>
  <w:num w:numId="56">
    <w:abstractNumId w:val="84"/>
  </w:num>
  <w:num w:numId="57">
    <w:abstractNumId w:val="88"/>
  </w:num>
  <w:num w:numId="58">
    <w:abstractNumId w:val="59"/>
  </w:num>
  <w:num w:numId="59">
    <w:abstractNumId w:val="34"/>
  </w:num>
  <w:num w:numId="60">
    <w:abstractNumId w:val="9"/>
  </w:num>
  <w:num w:numId="61">
    <w:abstractNumId w:val="95"/>
  </w:num>
  <w:num w:numId="62">
    <w:abstractNumId w:val="102"/>
  </w:num>
  <w:num w:numId="63">
    <w:abstractNumId w:val="12"/>
  </w:num>
  <w:num w:numId="64">
    <w:abstractNumId w:val="94"/>
  </w:num>
  <w:num w:numId="65">
    <w:abstractNumId w:val="98"/>
  </w:num>
  <w:num w:numId="66">
    <w:abstractNumId w:val="7"/>
  </w:num>
  <w:num w:numId="67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2"/>
  </w:num>
  <w:num w:numId="69">
    <w:abstractNumId w:val="66"/>
  </w:num>
  <w:num w:numId="70">
    <w:abstractNumId w:val="99"/>
  </w:num>
  <w:num w:numId="71">
    <w:abstractNumId w:val="49"/>
  </w:num>
  <w:num w:numId="72">
    <w:abstractNumId w:val="74"/>
  </w:num>
  <w:num w:numId="73">
    <w:abstractNumId w:val="60"/>
  </w:num>
  <w:num w:numId="74">
    <w:abstractNumId w:val="10"/>
  </w:num>
  <w:num w:numId="75">
    <w:abstractNumId w:val="15"/>
  </w:num>
  <w:num w:numId="76">
    <w:abstractNumId w:val="13"/>
  </w:num>
  <w:num w:numId="77">
    <w:abstractNumId w:val="86"/>
  </w:num>
  <w:num w:numId="78">
    <w:abstractNumId w:val="71"/>
  </w:num>
  <w:num w:numId="79">
    <w:abstractNumId w:val="80"/>
  </w:num>
  <w:num w:numId="80">
    <w:abstractNumId w:val="28"/>
  </w:num>
  <w:num w:numId="81">
    <w:abstractNumId w:val="61"/>
  </w:num>
  <w:num w:numId="82">
    <w:abstractNumId w:val="22"/>
  </w:num>
  <w:num w:numId="83">
    <w:abstractNumId w:val="42"/>
  </w:num>
  <w:num w:numId="84">
    <w:abstractNumId w:val="81"/>
  </w:num>
  <w:num w:numId="85">
    <w:abstractNumId w:val="101"/>
  </w:num>
  <w:num w:numId="86">
    <w:abstractNumId w:val="45"/>
  </w:num>
  <w:num w:numId="87">
    <w:abstractNumId w:val="19"/>
  </w:num>
  <w:num w:numId="88">
    <w:abstractNumId w:val="79"/>
  </w:num>
  <w:num w:numId="89">
    <w:abstractNumId w:val="20"/>
  </w:num>
  <w:num w:numId="90">
    <w:abstractNumId w:val="37"/>
  </w:num>
  <w:num w:numId="91">
    <w:abstractNumId w:val="35"/>
  </w:num>
  <w:num w:numId="92">
    <w:abstractNumId w:val="87"/>
  </w:num>
  <w:num w:numId="93">
    <w:abstractNumId w:val="41"/>
  </w:num>
  <w:num w:numId="94">
    <w:abstractNumId w:val="91"/>
  </w:num>
  <w:num w:numId="95">
    <w:abstractNumId w:val="85"/>
  </w:num>
  <w:num w:numId="96">
    <w:abstractNumId w:val="17"/>
  </w:num>
  <w:num w:numId="97">
    <w:abstractNumId w:val="11"/>
  </w:num>
  <w:num w:numId="98">
    <w:abstractNumId w:val="25"/>
  </w:num>
  <w:num w:numId="99">
    <w:abstractNumId w:val="46"/>
  </w:num>
  <w:num w:numId="10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16"/>
  </w:num>
  <w:num w:numId="102">
    <w:abstractNumId w:val="29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3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 fillcolor="#ba2424" stroke="f" strokecolor="#f2f2f2">
      <v:fill color="#ba2424"/>
      <v:stroke color="#f2f2f2" weight="3pt" on="f"/>
      <v:shadow type="perspective" color="#622423" opacity=".5" offset="1pt" offset2="-1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022"/>
    <w:rsid w:val="00000244"/>
    <w:rsid w:val="00001998"/>
    <w:rsid w:val="0000224B"/>
    <w:rsid w:val="00002770"/>
    <w:rsid w:val="0000547A"/>
    <w:rsid w:val="0000639E"/>
    <w:rsid w:val="0000768E"/>
    <w:rsid w:val="00011C4E"/>
    <w:rsid w:val="00016850"/>
    <w:rsid w:val="00023A63"/>
    <w:rsid w:val="00025331"/>
    <w:rsid w:val="0002693E"/>
    <w:rsid w:val="00030968"/>
    <w:rsid w:val="00030E46"/>
    <w:rsid w:val="0003211F"/>
    <w:rsid w:val="00033D73"/>
    <w:rsid w:val="000349F8"/>
    <w:rsid w:val="000352BB"/>
    <w:rsid w:val="00036122"/>
    <w:rsid w:val="00046776"/>
    <w:rsid w:val="00047168"/>
    <w:rsid w:val="00047795"/>
    <w:rsid w:val="0005057F"/>
    <w:rsid w:val="00050CBF"/>
    <w:rsid w:val="000512A6"/>
    <w:rsid w:val="00062E7B"/>
    <w:rsid w:val="00065182"/>
    <w:rsid w:val="0006563F"/>
    <w:rsid w:val="0006774C"/>
    <w:rsid w:val="000753DB"/>
    <w:rsid w:val="00076948"/>
    <w:rsid w:val="00077554"/>
    <w:rsid w:val="00077C11"/>
    <w:rsid w:val="00080474"/>
    <w:rsid w:val="00081432"/>
    <w:rsid w:val="00084600"/>
    <w:rsid w:val="000857B5"/>
    <w:rsid w:val="00086838"/>
    <w:rsid w:val="00086A83"/>
    <w:rsid w:val="00091E47"/>
    <w:rsid w:val="00095D74"/>
    <w:rsid w:val="000979C4"/>
    <w:rsid w:val="000A1F84"/>
    <w:rsid w:val="000A2388"/>
    <w:rsid w:val="000A695D"/>
    <w:rsid w:val="000B3B4E"/>
    <w:rsid w:val="000C685C"/>
    <w:rsid w:val="000D064A"/>
    <w:rsid w:val="000D0E02"/>
    <w:rsid w:val="000D5A79"/>
    <w:rsid w:val="000E4D56"/>
    <w:rsid w:val="000E5AF1"/>
    <w:rsid w:val="000E66B6"/>
    <w:rsid w:val="000E6EAE"/>
    <w:rsid w:val="000E7A79"/>
    <w:rsid w:val="000F17C0"/>
    <w:rsid w:val="000F1BB5"/>
    <w:rsid w:val="000F1F4D"/>
    <w:rsid w:val="000F6E9C"/>
    <w:rsid w:val="001009CC"/>
    <w:rsid w:val="0010191F"/>
    <w:rsid w:val="00103C4A"/>
    <w:rsid w:val="00106727"/>
    <w:rsid w:val="001067D6"/>
    <w:rsid w:val="00106A37"/>
    <w:rsid w:val="0011059A"/>
    <w:rsid w:val="0011119A"/>
    <w:rsid w:val="001172E9"/>
    <w:rsid w:val="0012126E"/>
    <w:rsid w:val="00124834"/>
    <w:rsid w:val="001264E3"/>
    <w:rsid w:val="00131B5F"/>
    <w:rsid w:val="00132693"/>
    <w:rsid w:val="001428DD"/>
    <w:rsid w:val="00142B27"/>
    <w:rsid w:val="00143549"/>
    <w:rsid w:val="00146D39"/>
    <w:rsid w:val="00147F36"/>
    <w:rsid w:val="001515DE"/>
    <w:rsid w:val="001520D7"/>
    <w:rsid w:val="001520F7"/>
    <w:rsid w:val="001634B9"/>
    <w:rsid w:val="00164AAE"/>
    <w:rsid w:val="00165EAC"/>
    <w:rsid w:val="0016617E"/>
    <w:rsid w:val="00167A68"/>
    <w:rsid w:val="0017166C"/>
    <w:rsid w:val="00171E6B"/>
    <w:rsid w:val="001735F4"/>
    <w:rsid w:val="001737C2"/>
    <w:rsid w:val="0017446D"/>
    <w:rsid w:val="00177680"/>
    <w:rsid w:val="001827B3"/>
    <w:rsid w:val="00185830"/>
    <w:rsid w:val="00192725"/>
    <w:rsid w:val="00192C35"/>
    <w:rsid w:val="0019487E"/>
    <w:rsid w:val="00195F97"/>
    <w:rsid w:val="001966B8"/>
    <w:rsid w:val="001A3958"/>
    <w:rsid w:val="001A60B9"/>
    <w:rsid w:val="001B2690"/>
    <w:rsid w:val="001B4D72"/>
    <w:rsid w:val="001B7C88"/>
    <w:rsid w:val="001C24D9"/>
    <w:rsid w:val="001C382A"/>
    <w:rsid w:val="001C5346"/>
    <w:rsid w:val="001C704C"/>
    <w:rsid w:val="001C7140"/>
    <w:rsid w:val="001D30AB"/>
    <w:rsid w:val="001D49F8"/>
    <w:rsid w:val="001D53B7"/>
    <w:rsid w:val="001D7065"/>
    <w:rsid w:val="001E313A"/>
    <w:rsid w:val="001E3858"/>
    <w:rsid w:val="001E64DA"/>
    <w:rsid w:val="001E75E7"/>
    <w:rsid w:val="001F4150"/>
    <w:rsid w:val="001F42FF"/>
    <w:rsid w:val="001F4469"/>
    <w:rsid w:val="001F648D"/>
    <w:rsid w:val="001F670D"/>
    <w:rsid w:val="001F7C4E"/>
    <w:rsid w:val="0020178F"/>
    <w:rsid w:val="00202288"/>
    <w:rsid w:val="00207267"/>
    <w:rsid w:val="0021147D"/>
    <w:rsid w:val="00213294"/>
    <w:rsid w:val="002157CD"/>
    <w:rsid w:val="002237EB"/>
    <w:rsid w:val="00227B2B"/>
    <w:rsid w:val="00230DF6"/>
    <w:rsid w:val="002316C1"/>
    <w:rsid w:val="00231817"/>
    <w:rsid w:val="002356B6"/>
    <w:rsid w:val="00242960"/>
    <w:rsid w:val="00242AD9"/>
    <w:rsid w:val="0024516A"/>
    <w:rsid w:val="002452E9"/>
    <w:rsid w:val="002504A4"/>
    <w:rsid w:val="00250890"/>
    <w:rsid w:val="00252392"/>
    <w:rsid w:val="0025487E"/>
    <w:rsid w:val="00257404"/>
    <w:rsid w:val="002576EA"/>
    <w:rsid w:val="00261FEB"/>
    <w:rsid w:val="00263675"/>
    <w:rsid w:val="00265596"/>
    <w:rsid w:val="00265BFB"/>
    <w:rsid w:val="002668BF"/>
    <w:rsid w:val="00266A7F"/>
    <w:rsid w:val="00266BBC"/>
    <w:rsid w:val="00270546"/>
    <w:rsid w:val="002714BC"/>
    <w:rsid w:val="00273EE5"/>
    <w:rsid w:val="0027420D"/>
    <w:rsid w:val="00282EC9"/>
    <w:rsid w:val="00290401"/>
    <w:rsid w:val="00290C62"/>
    <w:rsid w:val="00292B56"/>
    <w:rsid w:val="002953BF"/>
    <w:rsid w:val="0029561B"/>
    <w:rsid w:val="002A10A1"/>
    <w:rsid w:val="002A3B34"/>
    <w:rsid w:val="002A3C85"/>
    <w:rsid w:val="002A4646"/>
    <w:rsid w:val="002A52A0"/>
    <w:rsid w:val="002B53AE"/>
    <w:rsid w:val="002B561E"/>
    <w:rsid w:val="002B5A16"/>
    <w:rsid w:val="002B65B9"/>
    <w:rsid w:val="002C0087"/>
    <w:rsid w:val="002C3C9E"/>
    <w:rsid w:val="002C4646"/>
    <w:rsid w:val="002C68EF"/>
    <w:rsid w:val="002C6D4B"/>
    <w:rsid w:val="002D5CC2"/>
    <w:rsid w:val="002E0B28"/>
    <w:rsid w:val="002E2251"/>
    <w:rsid w:val="002E2F89"/>
    <w:rsid w:val="002E49AF"/>
    <w:rsid w:val="002E4BE6"/>
    <w:rsid w:val="002E5272"/>
    <w:rsid w:val="002E75A6"/>
    <w:rsid w:val="002F0506"/>
    <w:rsid w:val="002F0574"/>
    <w:rsid w:val="002F1978"/>
    <w:rsid w:val="002F31B9"/>
    <w:rsid w:val="0030058E"/>
    <w:rsid w:val="00300F35"/>
    <w:rsid w:val="00303201"/>
    <w:rsid w:val="00303BD6"/>
    <w:rsid w:val="00305EFE"/>
    <w:rsid w:val="00305FD7"/>
    <w:rsid w:val="0031064D"/>
    <w:rsid w:val="00317425"/>
    <w:rsid w:val="003177E3"/>
    <w:rsid w:val="00323C83"/>
    <w:rsid w:val="003240F7"/>
    <w:rsid w:val="0032515A"/>
    <w:rsid w:val="00327FAE"/>
    <w:rsid w:val="00330497"/>
    <w:rsid w:val="0033199E"/>
    <w:rsid w:val="0033285D"/>
    <w:rsid w:val="00334BD3"/>
    <w:rsid w:val="00335769"/>
    <w:rsid w:val="003357D7"/>
    <w:rsid w:val="0033645F"/>
    <w:rsid w:val="00337868"/>
    <w:rsid w:val="00341428"/>
    <w:rsid w:val="00344F80"/>
    <w:rsid w:val="00347FA0"/>
    <w:rsid w:val="00350746"/>
    <w:rsid w:val="00353547"/>
    <w:rsid w:val="00356A6B"/>
    <w:rsid w:val="00357851"/>
    <w:rsid w:val="00357922"/>
    <w:rsid w:val="00370420"/>
    <w:rsid w:val="003718BE"/>
    <w:rsid w:val="00372739"/>
    <w:rsid w:val="003752BC"/>
    <w:rsid w:val="003753CA"/>
    <w:rsid w:val="0037698D"/>
    <w:rsid w:val="003778CA"/>
    <w:rsid w:val="00377A3D"/>
    <w:rsid w:val="00377DE2"/>
    <w:rsid w:val="00381C0B"/>
    <w:rsid w:val="003855C9"/>
    <w:rsid w:val="0038589F"/>
    <w:rsid w:val="00386AA1"/>
    <w:rsid w:val="00391FC8"/>
    <w:rsid w:val="00394EA0"/>
    <w:rsid w:val="003953C5"/>
    <w:rsid w:val="00395883"/>
    <w:rsid w:val="00395B74"/>
    <w:rsid w:val="00397C2A"/>
    <w:rsid w:val="003A0631"/>
    <w:rsid w:val="003A1693"/>
    <w:rsid w:val="003A1EDD"/>
    <w:rsid w:val="003A34CC"/>
    <w:rsid w:val="003A364C"/>
    <w:rsid w:val="003A3B99"/>
    <w:rsid w:val="003A6436"/>
    <w:rsid w:val="003A6970"/>
    <w:rsid w:val="003B3044"/>
    <w:rsid w:val="003B4A2C"/>
    <w:rsid w:val="003C0BAE"/>
    <w:rsid w:val="003C2F59"/>
    <w:rsid w:val="003C438D"/>
    <w:rsid w:val="003C4523"/>
    <w:rsid w:val="003C5E76"/>
    <w:rsid w:val="003C672D"/>
    <w:rsid w:val="003D13DC"/>
    <w:rsid w:val="003E2F4C"/>
    <w:rsid w:val="003E50B9"/>
    <w:rsid w:val="003F0B53"/>
    <w:rsid w:val="003F0BCC"/>
    <w:rsid w:val="003F1990"/>
    <w:rsid w:val="003F1E93"/>
    <w:rsid w:val="004029ED"/>
    <w:rsid w:val="004034BE"/>
    <w:rsid w:val="00403C81"/>
    <w:rsid w:val="00404C2D"/>
    <w:rsid w:val="004073F8"/>
    <w:rsid w:val="0041731F"/>
    <w:rsid w:val="004210B0"/>
    <w:rsid w:val="00421502"/>
    <w:rsid w:val="00421A24"/>
    <w:rsid w:val="00425CFF"/>
    <w:rsid w:val="0042681E"/>
    <w:rsid w:val="00427A98"/>
    <w:rsid w:val="004305B9"/>
    <w:rsid w:val="004318DB"/>
    <w:rsid w:val="004329A1"/>
    <w:rsid w:val="00433B44"/>
    <w:rsid w:val="0043563D"/>
    <w:rsid w:val="00435F68"/>
    <w:rsid w:val="00436607"/>
    <w:rsid w:val="0044063B"/>
    <w:rsid w:val="00447BBB"/>
    <w:rsid w:val="00450D35"/>
    <w:rsid w:val="00452445"/>
    <w:rsid w:val="004549CB"/>
    <w:rsid w:val="00455F63"/>
    <w:rsid w:val="00460B17"/>
    <w:rsid w:val="00461C55"/>
    <w:rsid w:val="0046208D"/>
    <w:rsid w:val="00465F27"/>
    <w:rsid w:val="00466769"/>
    <w:rsid w:val="0047098E"/>
    <w:rsid w:val="00472D38"/>
    <w:rsid w:val="00475ED8"/>
    <w:rsid w:val="004773EB"/>
    <w:rsid w:val="0048014F"/>
    <w:rsid w:val="0048052C"/>
    <w:rsid w:val="00484B1E"/>
    <w:rsid w:val="00491DD6"/>
    <w:rsid w:val="00494724"/>
    <w:rsid w:val="004A4046"/>
    <w:rsid w:val="004A60B4"/>
    <w:rsid w:val="004A618F"/>
    <w:rsid w:val="004A7618"/>
    <w:rsid w:val="004A7A83"/>
    <w:rsid w:val="004B640A"/>
    <w:rsid w:val="004C091F"/>
    <w:rsid w:val="004C0EC0"/>
    <w:rsid w:val="004C5AED"/>
    <w:rsid w:val="004D0563"/>
    <w:rsid w:val="004D2151"/>
    <w:rsid w:val="004D22F5"/>
    <w:rsid w:val="004D6CBC"/>
    <w:rsid w:val="004D777A"/>
    <w:rsid w:val="004E349F"/>
    <w:rsid w:val="004E48AE"/>
    <w:rsid w:val="004E59CA"/>
    <w:rsid w:val="004F1B35"/>
    <w:rsid w:val="004F281C"/>
    <w:rsid w:val="004F2F54"/>
    <w:rsid w:val="004F5AD4"/>
    <w:rsid w:val="004F6949"/>
    <w:rsid w:val="005006CE"/>
    <w:rsid w:val="005035B3"/>
    <w:rsid w:val="00504778"/>
    <w:rsid w:val="0050497C"/>
    <w:rsid w:val="005058D0"/>
    <w:rsid w:val="00506A7C"/>
    <w:rsid w:val="00510179"/>
    <w:rsid w:val="00513877"/>
    <w:rsid w:val="0052007B"/>
    <w:rsid w:val="005220E3"/>
    <w:rsid w:val="00523085"/>
    <w:rsid w:val="00523AED"/>
    <w:rsid w:val="00527481"/>
    <w:rsid w:val="00527545"/>
    <w:rsid w:val="0053140D"/>
    <w:rsid w:val="00531CDD"/>
    <w:rsid w:val="00532587"/>
    <w:rsid w:val="00533D6A"/>
    <w:rsid w:val="00534839"/>
    <w:rsid w:val="00537E98"/>
    <w:rsid w:val="005402D9"/>
    <w:rsid w:val="00546A6A"/>
    <w:rsid w:val="0055063B"/>
    <w:rsid w:val="00552ABF"/>
    <w:rsid w:val="005551B6"/>
    <w:rsid w:val="005555B2"/>
    <w:rsid w:val="00557C06"/>
    <w:rsid w:val="00561A9E"/>
    <w:rsid w:val="0056200F"/>
    <w:rsid w:val="00562835"/>
    <w:rsid w:val="00562B10"/>
    <w:rsid w:val="005632A0"/>
    <w:rsid w:val="005705AC"/>
    <w:rsid w:val="00575E72"/>
    <w:rsid w:val="005802F3"/>
    <w:rsid w:val="0058250B"/>
    <w:rsid w:val="00583820"/>
    <w:rsid w:val="00585347"/>
    <w:rsid w:val="00593716"/>
    <w:rsid w:val="00593F88"/>
    <w:rsid w:val="005970F0"/>
    <w:rsid w:val="005977AA"/>
    <w:rsid w:val="005979D1"/>
    <w:rsid w:val="00597C16"/>
    <w:rsid w:val="005B3ED7"/>
    <w:rsid w:val="005C4F7B"/>
    <w:rsid w:val="005C5F1B"/>
    <w:rsid w:val="005C66D9"/>
    <w:rsid w:val="005D01FF"/>
    <w:rsid w:val="005D4CD3"/>
    <w:rsid w:val="005D6D9D"/>
    <w:rsid w:val="005E3904"/>
    <w:rsid w:val="005E4B80"/>
    <w:rsid w:val="005E5374"/>
    <w:rsid w:val="005F2FD9"/>
    <w:rsid w:val="005F62C4"/>
    <w:rsid w:val="006002AF"/>
    <w:rsid w:val="006018B2"/>
    <w:rsid w:val="0061134A"/>
    <w:rsid w:val="00614FA7"/>
    <w:rsid w:val="00622AA1"/>
    <w:rsid w:val="0062389C"/>
    <w:rsid w:val="00624A9E"/>
    <w:rsid w:val="006273DE"/>
    <w:rsid w:val="00627BE8"/>
    <w:rsid w:val="00630DC6"/>
    <w:rsid w:val="006325EC"/>
    <w:rsid w:val="006336A8"/>
    <w:rsid w:val="00633808"/>
    <w:rsid w:val="006353FE"/>
    <w:rsid w:val="006377EE"/>
    <w:rsid w:val="006378C9"/>
    <w:rsid w:val="00642BD8"/>
    <w:rsid w:val="00643466"/>
    <w:rsid w:val="006442EF"/>
    <w:rsid w:val="00646AC3"/>
    <w:rsid w:val="0065076C"/>
    <w:rsid w:val="00652132"/>
    <w:rsid w:val="006523F7"/>
    <w:rsid w:val="00654298"/>
    <w:rsid w:val="00654A52"/>
    <w:rsid w:val="0065529D"/>
    <w:rsid w:val="006573F8"/>
    <w:rsid w:val="00657404"/>
    <w:rsid w:val="00660E7F"/>
    <w:rsid w:val="006641EA"/>
    <w:rsid w:val="00665C3F"/>
    <w:rsid w:val="006670B6"/>
    <w:rsid w:val="00670777"/>
    <w:rsid w:val="00671892"/>
    <w:rsid w:val="00671F9A"/>
    <w:rsid w:val="00674FC5"/>
    <w:rsid w:val="0067521E"/>
    <w:rsid w:val="00676748"/>
    <w:rsid w:val="00683967"/>
    <w:rsid w:val="0068608E"/>
    <w:rsid w:val="006863C9"/>
    <w:rsid w:val="00687B30"/>
    <w:rsid w:val="00690375"/>
    <w:rsid w:val="006947AE"/>
    <w:rsid w:val="00695924"/>
    <w:rsid w:val="006964FE"/>
    <w:rsid w:val="006A1880"/>
    <w:rsid w:val="006A2330"/>
    <w:rsid w:val="006A4F3D"/>
    <w:rsid w:val="006A5D64"/>
    <w:rsid w:val="006A7624"/>
    <w:rsid w:val="006B453C"/>
    <w:rsid w:val="006B7488"/>
    <w:rsid w:val="006C02CA"/>
    <w:rsid w:val="006C1622"/>
    <w:rsid w:val="006C1FD3"/>
    <w:rsid w:val="006C3633"/>
    <w:rsid w:val="006C38B7"/>
    <w:rsid w:val="006C5235"/>
    <w:rsid w:val="006D0C1B"/>
    <w:rsid w:val="006D4823"/>
    <w:rsid w:val="006D5C37"/>
    <w:rsid w:val="006D752B"/>
    <w:rsid w:val="006D7B5C"/>
    <w:rsid w:val="006D7E76"/>
    <w:rsid w:val="006E2043"/>
    <w:rsid w:val="006E2428"/>
    <w:rsid w:val="006E447D"/>
    <w:rsid w:val="006E5B3F"/>
    <w:rsid w:val="006E7677"/>
    <w:rsid w:val="006F0924"/>
    <w:rsid w:val="006F163A"/>
    <w:rsid w:val="006F16B8"/>
    <w:rsid w:val="006F2CD9"/>
    <w:rsid w:val="006F3104"/>
    <w:rsid w:val="006F3525"/>
    <w:rsid w:val="006F55EE"/>
    <w:rsid w:val="006F60A1"/>
    <w:rsid w:val="006F6AC8"/>
    <w:rsid w:val="006F7BD0"/>
    <w:rsid w:val="00700410"/>
    <w:rsid w:val="0070050F"/>
    <w:rsid w:val="00702360"/>
    <w:rsid w:val="00703B22"/>
    <w:rsid w:val="007045D2"/>
    <w:rsid w:val="00705D85"/>
    <w:rsid w:val="00710861"/>
    <w:rsid w:val="00712C45"/>
    <w:rsid w:val="00712E20"/>
    <w:rsid w:val="00716DAE"/>
    <w:rsid w:val="00721456"/>
    <w:rsid w:val="007223D1"/>
    <w:rsid w:val="00733F64"/>
    <w:rsid w:val="00734752"/>
    <w:rsid w:val="0073653C"/>
    <w:rsid w:val="007378FF"/>
    <w:rsid w:val="00737EE7"/>
    <w:rsid w:val="00740E0A"/>
    <w:rsid w:val="00741816"/>
    <w:rsid w:val="00745A5B"/>
    <w:rsid w:val="00746EFC"/>
    <w:rsid w:val="00747807"/>
    <w:rsid w:val="00747A55"/>
    <w:rsid w:val="00751160"/>
    <w:rsid w:val="0075184B"/>
    <w:rsid w:val="0075461C"/>
    <w:rsid w:val="00754F30"/>
    <w:rsid w:val="00763274"/>
    <w:rsid w:val="00766D65"/>
    <w:rsid w:val="00767CD4"/>
    <w:rsid w:val="00771C2A"/>
    <w:rsid w:val="007748B1"/>
    <w:rsid w:val="00774E80"/>
    <w:rsid w:val="007774CC"/>
    <w:rsid w:val="00786FE2"/>
    <w:rsid w:val="007873DC"/>
    <w:rsid w:val="00787A7B"/>
    <w:rsid w:val="007928D5"/>
    <w:rsid w:val="00792C95"/>
    <w:rsid w:val="00792EA1"/>
    <w:rsid w:val="00794A1B"/>
    <w:rsid w:val="00795E70"/>
    <w:rsid w:val="007A0251"/>
    <w:rsid w:val="007A0C0A"/>
    <w:rsid w:val="007A19AB"/>
    <w:rsid w:val="007A1F67"/>
    <w:rsid w:val="007A4DCA"/>
    <w:rsid w:val="007A7F10"/>
    <w:rsid w:val="007B3161"/>
    <w:rsid w:val="007B3CDE"/>
    <w:rsid w:val="007C4ACD"/>
    <w:rsid w:val="007C4EAF"/>
    <w:rsid w:val="007C52C8"/>
    <w:rsid w:val="007C5540"/>
    <w:rsid w:val="007C61AF"/>
    <w:rsid w:val="007C6C66"/>
    <w:rsid w:val="007D227F"/>
    <w:rsid w:val="007D4409"/>
    <w:rsid w:val="007D5978"/>
    <w:rsid w:val="007E255F"/>
    <w:rsid w:val="007E338D"/>
    <w:rsid w:val="007E3400"/>
    <w:rsid w:val="007E4563"/>
    <w:rsid w:val="007E5051"/>
    <w:rsid w:val="007F0006"/>
    <w:rsid w:val="007F04D5"/>
    <w:rsid w:val="007F1154"/>
    <w:rsid w:val="007F3C6D"/>
    <w:rsid w:val="007F6D50"/>
    <w:rsid w:val="00800314"/>
    <w:rsid w:val="00800723"/>
    <w:rsid w:val="00800CA9"/>
    <w:rsid w:val="00801B25"/>
    <w:rsid w:val="008028C1"/>
    <w:rsid w:val="00805B73"/>
    <w:rsid w:val="00807582"/>
    <w:rsid w:val="00811FA1"/>
    <w:rsid w:val="00812531"/>
    <w:rsid w:val="00813A28"/>
    <w:rsid w:val="008152E3"/>
    <w:rsid w:val="00820962"/>
    <w:rsid w:val="008262C2"/>
    <w:rsid w:val="0083220F"/>
    <w:rsid w:val="0083390F"/>
    <w:rsid w:val="00833E61"/>
    <w:rsid w:val="008351DF"/>
    <w:rsid w:val="008360C4"/>
    <w:rsid w:val="00840B13"/>
    <w:rsid w:val="0084104B"/>
    <w:rsid w:val="00842911"/>
    <w:rsid w:val="008444B1"/>
    <w:rsid w:val="008450DA"/>
    <w:rsid w:val="0085407A"/>
    <w:rsid w:val="00854245"/>
    <w:rsid w:val="008601D4"/>
    <w:rsid w:val="00864E8D"/>
    <w:rsid w:val="00865B74"/>
    <w:rsid w:val="00867CF6"/>
    <w:rsid w:val="008700BC"/>
    <w:rsid w:val="00871290"/>
    <w:rsid w:val="00871F40"/>
    <w:rsid w:val="00872B78"/>
    <w:rsid w:val="0087577B"/>
    <w:rsid w:val="00875F04"/>
    <w:rsid w:val="00876D0A"/>
    <w:rsid w:val="00877A60"/>
    <w:rsid w:val="0088092D"/>
    <w:rsid w:val="00881235"/>
    <w:rsid w:val="00885237"/>
    <w:rsid w:val="00885CD6"/>
    <w:rsid w:val="00887AB4"/>
    <w:rsid w:val="00894524"/>
    <w:rsid w:val="008A6274"/>
    <w:rsid w:val="008B10ED"/>
    <w:rsid w:val="008B3A21"/>
    <w:rsid w:val="008B508A"/>
    <w:rsid w:val="008B64C8"/>
    <w:rsid w:val="008C0BA3"/>
    <w:rsid w:val="008C2596"/>
    <w:rsid w:val="008C64AC"/>
    <w:rsid w:val="008D2BA7"/>
    <w:rsid w:val="008D436F"/>
    <w:rsid w:val="008D6C50"/>
    <w:rsid w:val="008E06D5"/>
    <w:rsid w:val="008E0943"/>
    <w:rsid w:val="008E1A3C"/>
    <w:rsid w:val="008E3320"/>
    <w:rsid w:val="008E4F3E"/>
    <w:rsid w:val="008E56A9"/>
    <w:rsid w:val="008F0AB6"/>
    <w:rsid w:val="008F4478"/>
    <w:rsid w:val="008F6D86"/>
    <w:rsid w:val="008F7DE5"/>
    <w:rsid w:val="009000D8"/>
    <w:rsid w:val="00902CF3"/>
    <w:rsid w:val="009121C7"/>
    <w:rsid w:val="00915702"/>
    <w:rsid w:val="00915B06"/>
    <w:rsid w:val="00920996"/>
    <w:rsid w:val="00920CF7"/>
    <w:rsid w:val="00920F48"/>
    <w:rsid w:val="0092230C"/>
    <w:rsid w:val="0093212F"/>
    <w:rsid w:val="00935B8C"/>
    <w:rsid w:val="00937723"/>
    <w:rsid w:val="00937B37"/>
    <w:rsid w:val="009412D0"/>
    <w:rsid w:val="0094231A"/>
    <w:rsid w:val="00942E0E"/>
    <w:rsid w:val="00944DCB"/>
    <w:rsid w:val="00953071"/>
    <w:rsid w:val="00954675"/>
    <w:rsid w:val="00957602"/>
    <w:rsid w:val="00961844"/>
    <w:rsid w:val="009629C7"/>
    <w:rsid w:val="009636DB"/>
    <w:rsid w:val="00964985"/>
    <w:rsid w:val="0096580A"/>
    <w:rsid w:val="009658A4"/>
    <w:rsid w:val="00971A52"/>
    <w:rsid w:val="009723E8"/>
    <w:rsid w:val="00974219"/>
    <w:rsid w:val="009743DD"/>
    <w:rsid w:val="00975879"/>
    <w:rsid w:val="00980697"/>
    <w:rsid w:val="00981152"/>
    <w:rsid w:val="009814BA"/>
    <w:rsid w:val="00992072"/>
    <w:rsid w:val="009924AB"/>
    <w:rsid w:val="009929C5"/>
    <w:rsid w:val="00994493"/>
    <w:rsid w:val="0099482A"/>
    <w:rsid w:val="00994D59"/>
    <w:rsid w:val="00996051"/>
    <w:rsid w:val="00996512"/>
    <w:rsid w:val="009A2239"/>
    <w:rsid w:val="009A3284"/>
    <w:rsid w:val="009A3EC5"/>
    <w:rsid w:val="009A6658"/>
    <w:rsid w:val="009A70B9"/>
    <w:rsid w:val="009C1C04"/>
    <w:rsid w:val="009C5117"/>
    <w:rsid w:val="009D02E8"/>
    <w:rsid w:val="009D132A"/>
    <w:rsid w:val="009D2DAD"/>
    <w:rsid w:val="009D5376"/>
    <w:rsid w:val="009D67E2"/>
    <w:rsid w:val="009E0185"/>
    <w:rsid w:val="009E2992"/>
    <w:rsid w:val="009E405C"/>
    <w:rsid w:val="009E4A03"/>
    <w:rsid w:val="009E6588"/>
    <w:rsid w:val="009E69DC"/>
    <w:rsid w:val="009F25AF"/>
    <w:rsid w:val="009F3134"/>
    <w:rsid w:val="009F3A16"/>
    <w:rsid w:val="009F3C39"/>
    <w:rsid w:val="009F3D7A"/>
    <w:rsid w:val="009F52B2"/>
    <w:rsid w:val="009F665F"/>
    <w:rsid w:val="009F6BAA"/>
    <w:rsid w:val="009F7A95"/>
    <w:rsid w:val="00A00FBC"/>
    <w:rsid w:val="00A01DF8"/>
    <w:rsid w:val="00A037D2"/>
    <w:rsid w:val="00A07B97"/>
    <w:rsid w:val="00A10022"/>
    <w:rsid w:val="00A10118"/>
    <w:rsid w:val="00A113E6"/>
    <w:rsid w:val="00A11489"/>
    <w:rsid w:val="00A158A4"/>
    <w:rsid w:val="00A221F1"/>
    <w:rsid w:val="00A23B0E"/>
    <w:rsid w:val="00A23E52"/>
    <w:rsid w:val="00A24EE2"/>
    <w:rsid w:val="00A27139"/>
    <w:rsid w:val="00A32D16"/>
    <w:rsid w:val="00A346B6"/>
    <w:rsid w:val="00A36FAE"/>
    <w:rsid w:val="00A36FF5"/>
    <w:rsid w:val="00A43054"/>
    <w:rsid w:val="00A44E84"/>
    <w:rsid w:val="00A50353"/>
    <w:rsid w:val="00A517F6"/>
    <w:rsid w:val="00A52BB7"/>
    <w:rsid w:val="00A53CA9"/>
    <w:rsid w:val="00A54024"/>
    <w:rsid w:val="00A54113"/>
    <w:rsid w:val="00A565CE"/>
    <w:rsid w:val="00A57835"/>
    <w:rsid w:val="00A61242"/>
    <w:rsid w:val="00A61740"/>
    <w:rsid w:val="00A61B6F"/>
    <w:rsid w:val="00A63A42"/>
    <w:rsid w:val="00A717D8"/>
    <w:rsid w:val="00A73209"/>
    <w:rsid w:val="00A75FB8"/>
    <w:rsid w:val="00A76BBB"/>
    <w:rsid w:val="00A77FF3"/>
    <w:rsid w:val="00A868FD"/>
    <w:rsid w:val="00A869C1"/>
    <w:rsid w:val="00A902F4"/>
    <w:rsid w:val="00A90B36"/>
    <w:rsid w:val="00A915F1"/>
    <w:rsid w:val="00A91826"/>
    <w:rsid w:val="00A92318"/>
    <w:rsid w:val="00A95080"/>
    <w:rsid w:val="00A97743"/>
    <w:rsid w:val="00A97FDE"/>
    <w:rsid w:val="00AA52BD"/>
    <w:rsid w:val="00AA534E"/>
    <w:rsid w:val="00AA5EDE"/>
    <w:rsid w:val="00AA62FC"/>
    <w:rsid w:val="00AB0D38"/>
    <w:rsid w:val="00AB13B2"/>
    <w:rsid w:val="00AB479D"/>
    <w:rsid w:val="00AB5325"/>
    <w:rsid w:val="00AB62F7"/>
    <w:rsid w:val="00AB64D0"/>
    <w:rsid w:val="00AB7021"/>
    <w:rsid w:val="00AC666C"/>
    <w:rsid w:val="00AC7774"/>
    <w:rsid w:val="00AD21D8"/>
    <w:rsid w:val="00AD230B"/>
    <w:rsid w:val="00AD407B"/>
    <w:rsid w:val="00AD42CE"/>
    <w:rsid w:val="00AD4C78"/>
    <w:rsid w:val="00AD5F27"/>
    <w:rsid w:val="00AD6870"/>
    <w:rsid w:val="00AE12EA"/>
    <w:rsid w:val="00AE2002"/>
    <w:rsid w:val="00AE2D05"/>
    <w:rsid w:val="00AE30D4"/>
    <w:rsid w:val="00AE4008"/>
    <w:rsid w:val="00AE403D"/>
    <w:rsid w:val="00AE4C3A"/>
    <w:rsid w:val="00AF12C1"/>
    <w:rsid w:val="00B00D77"/>
    <w:rsid w:val="00B00DCC"/>
    <w:rsid w:val="00B014D3"/>
    <w:rsid w:val="00B02A4F"/>
    <w:rsid w:val="00B05E68"/>
    <w:rsid w:val="00B06456"/>
    <w:rsid w:val="00B07371"/>
    <w:rsid w:val="00B10575"/>
    <w:rsid w:val="00B220AE"/>
    <w:rsid w:val="00B252C5"/>
    <w:rsid w:val="00B263B8"/>
    <w:rsid w:val="00B3285B"/>
    <w:rsid w:val="00B354EF"/>
    <w:rsid w:val="00B362BC"/>
    <w:rsid w:val="00B3661A"/>
    <w:rsid w:val="00B36DCA"/>
    <w:rsid w:val="00B42788"/>
    <w:rsid w:val="00B43D2C"/>
    <w:rsid w:val="00B45532"/>
    <w:rsid w:val="00B46940"/>
    <w:rsid w:val="00B46946"/>
    <w:rsid w:val="00B4744C"/>
    <w:rsid w:val="00B47A1E"/>
    <w:rsid w:val="00B50545"/>
    <w:rsid w:val="00B54112"/>
    <w:rsid w:val="00B549A8"/>
    <w:rsid w:val="00B62AB5"/>
    <w:rsid w:val="00B66B00"/>
    <w:rsid w:val="00B73912"/>
    <w:rsid w:val="00B7464E"/>
    <w:rsid w:val="00B75B3D"/>
    <w:rsid w:val="00B75D12"/>
    <w:rsid w:val="00B7697B"/>
    <w:rsid w:val="00B7770A"/>
    <w:rsid w:val="00B815AF"/>
    <w:rsid w:val="00B83452"/>
    <w:rsid w:val="00B8449C"/>
    <w:rsid w:val="00B84D30"/>
    <w:rsid w:val="00B852ED"/>
    <w:rsid w:val="00B85E93"/>
    <w:rsid w:val="00B95BD3"/>
    <w:rsid w:val="00B96AEE"/>
    <w:rsid w:val="00BA1550"/>
    <w:rsid w:val="00BA430C"/>
    <w:rsid w:val="00BA6362"/>
    <w:rsid w:val="00BA660F"/>
    <w:rsid w:val="00BB1377"/>
    <w:rsid w:val="00BB2401"/>
    <w:rsid w:val="00BC0789"/>
    <w:rsid w:val="00BC09CA"/>
    <w:rsid w:val="00BC1B75"/>
    <w:rsid w:val="00BC4D40"/>
    <w:rsid w:val="00BD51DF"/>
    <w:rsid w:val="00BD5661"/>
    <w:rsid w:val="00BE6004"/>
    <w:rsid w:val="00BE712C"/>
    <w:rsid w:val="00BE78BE"/>
    <w:rsid w:val="00BE7CEE"/>
    <w:rsid w:val="00BE7F80"/>
    <w:rsid w:val="00BF04A9"/>
    <w:rsid w:val="00BF1609"/>
    <w:rsid w:val="00BF3D4E"/>
    <w:rsid w:val="00C00047"/>
    <w:rsid w:val="00C141D8"/>
    <w:rsid w:val="00C146D4"/>
    <w:rsid w:val="00C14A35"/>
    <w:rsid w:val="00C23A42"/>
    <w:rsid w:val="00C25B68"/>
    <w:rsid w:val="00C30C34"/>
    <w:rsid w:val="00C43114"/>
    <w:rsid w:val="00C459F6"/>
    <w:rsid w:val="00C45D10"/>
    <w:rsid w:val="00C50357"/>
    <w:rsid w:val="00C561C3"/>
    <w:rsid w:val="00C570A9"/>
    <w:rsid w:val="00C61ECF"/>
    <w:rsid w:val="00C624F0"/>
    <w:rsid w:val="00C660F8"/>
    <w:rsid w:val="00C7170E"/>
    <w:rsid w:val="00C72FC4"/>
    <w:rsid w:val="00C82654"/>
    <w:rsid w:val="00C85E3E"/>
    <w:rsid w:val="00C902F1"/>
    <w:rsid w:val="00C9073B"/>
    <w:rsid w:val="00C925FC"/>
    <w:rsid w:val="00C95E10"/>
    <w:rsid w:val="00C967D7"/>
    <w:rsid w:val="00C96B17"/>
    <w:rsid w:val="00CA1F36"/>
    <w:rsid w:val="00CA551E"/>
    <w:rsid w:val="00CA6F23"/>
    <w:rsid w:val="00CB33C3"/>
    <w:rsid w:val="00CB4469"/>
    <w:rsid w:val="00CC2D73"/>
    <w:rsid w:val="00CD2F8A"/>
    <w:rsid w:val="00CD74A5"/>
    <w:rsid w:val="00CE1853"/>
    <w:rsid w:val="00CE33B7"/>
    <w:rsid w:val="00CE5A55"/>
    <w:rsid w:val="00CF07DB"/>
    <w:rsid w:val="00CF3468"/>
    <w:rsid w:val="00CF6537"/>
    <w:rsid w:val="00CF67A7"/>
    <w:rsid w:val="00CF7D35"/>
    <w:rsid w:val="00D01BBC"/>
    <w:rsid w:val="00D04F2F"/>
    <w:rsid w:val="00D10637"/>
    <w:rsid w:val="00D14615"/>
    <w:rsid w:val="00D14B31"/>
    <w:rsid w:val="00D1634B"/>
    <w:rsid w:val="00D17D69"/>
    <w:rsid w:val="00D27598"/>
    <w:rsid w:val="00D314DA"/>
    <w:rsid w:val="00D41C08"/>
    <w:rsid w:val="00D45211"/>
    <w:rsid w:val="00D46D6B"/>
    <w:rsid w:val="00D51433"/>
    <w:rsid w:val="00D63FDE"/>
    <w:rsid w:val="00D6500D"/>
    <w:rsid w:val="00D70649"/>
    <w:rsid w:val="00D75F39"/>
    <w:rsid w:val="00D76BE4"/>
    <w:rsid w:val="00D8379D"/>
    <w:rsid w:val="00D86EAC"/>
    <w:rsid w:val="00D90582"/>
    <w:rsid w:val="00D91CAE"/>
    <w:rsid w:val="00D97340"/>
    <w:rsid w:val="00D9777A"/>
    <w:rsid w:val="00DA0CF7"/>
    <w:rsid w:val="00DA2AE7"/>
    <w:rsid w:val="00DA4FBB"/>
    <w:rsid w:val="00DA57D5"/>
    <w:rsid w:val="00DA596A"/>
    <w:rsid w:val="00DA6332"/>
    <w:rsid w:val="00DA6852"/>
    <w:rsid w:val="00DA70D9"/>
    <w:rsid w:val="00DB25AE"/>
    <w:rsid w:val="00DB51FE"/>
    <w:rsid w:val="00DC0CF0"/>
    <w:rsid w:val="00DC2570"/>
    <w:rsid w:val="00DC27D6"/>
    <w:rsid w:val="00DC318B"/>
    <w:rsid w:val="00DC3FEE"/>
    <w:rsid w:val="00DC4558"/>
    <w:rsid w:val="00DC4CA0"/>
    <w:rsid w:val="00DC5491"/>
    <w:rsid w:val="00DC6628"/>
    <w:rsid w:val="00DD041F"/>
    <w:rsid w:val="00DD22DB"/>
    <w:rsid w:val="00DD2E52"/>
    <w:rsid w:val="00DD3820"/>
    <w:rsid w:val="00DD416D"/>
    <w:rsid w:val="00DD67C1"/>
    <w:rsid w:val="00DD7D1B"/>
    <w:rsid w:val="00DE5753"/>
    <w:rsid w:val="00DE77B5"/>
    <w:rsid w:val="00DF0651"/>
    <w:rsid w:val="00DF073F"/>
    <w:rsid w:val="00E0057E"/>
    <w:rsid w:val="00E006F1"/>
    <w:rsid w:val="00E008C7"/>
    <w:rsid w:val="00E0130D"/>
    <w:rsid w:val="00E03580"/>
    <w:rsid w:val="00E061DF"/>
    <w:rsid w:val="00E132AC"/>
    <w:rsid w:val="00E13455"/>
    <w:rsid w:val="00E135C2"/>
    <w:rsid w:val="00E13B7A"/>
    <w:rsid w:val="00E151E0"/>
    <w:rsid w:val="00E16FE7"/>
    <w:rsid w:val="00E2049E"/>
    <w:rsid w:val="00E20D34"/>
    <w:rsid w:val="00E23899"/>
    <w:rsid w:val="00E25458"/>
    <w:rsid w:val="00E27E3E"/>
    <w:rsid w:val="00E3034C"/>
    <w:rsid w:val="00E318E4"/>
    <w:rsid w:val="00E32417"/>
    <w:rsid w:val="00E3360A"/>
    <w:rsid w:val="00E37111"/>
    <w:rsid w:val="00E37D60"/>
    <w:rsid w:val="00E42461"/>
    <w:rsid w:val="00E44B66"/>
    <w:rsid w:val="00E44B7D"/>
    <w:rsid w:val="00E4587F"/>
    <w:rsid w:val="00E53BB8"/>
    <w:rsid w:val="00E54139"/>
    <w:rsid w:val="00E57ACA"/>
    <w:rsid w:val="00E65CBD"/>
    <w:rsid w:val="00E66D1E"/>
    <w:rsid w:val="00E675ED"/>
    <w:rsid w:val="00E74B93"/>
    <w:rsid w:val="00E768CA"/>
    <w:rsid w:val="00E77A83"/>
    <w:rsid w:val="00E80C54"/>
    <w:rsid w:val="00E84629"/>
    <w:rsid w:val="00E8561C"/>
    <w:rsid w:val="00E94780"/>
    <w:rsid w:val="00E975FE"/>
    <w:rsid w:val="00E97849"/>
    <w:rsid w:val="00E97CF9"/>
    <w:rsid w:val="00E97FF6"/>
    <w:rsid w:val="00EA21CF"/>
    <w:rsid w:val="00EA419E"/>
    <w:rsid w:val="00EA5098"/>
    <w:rsid w:val="00EA7431"/>
    <w:rsid w:val="00EB2437"/>
    <w:rsid w:val="00EB7DCD"/>
    <w:rsid w:val="00EC1BCA"/>
    <w:rsid w:val="00EC26BF"/>
    <w:rsid w:val="00EC2C5D"/>
    <w:rsid w:val="00ED0CB3"/>
    <w:rsid w:val="00ED3C63"/>
    <w:rsid w:val="00EE0CD7"/>
    <w:rsid w:val="00EE27BD"/>
    <w:rsid w:val="00EE56D9"/>
    <w:rsid w:val="00EE7481"/>
    <w:rsid w:val="00EE7B89"/>
    <w:rsid w:val="00EF0D54"/>
    <w:rsid w:val="00EF63BF"/>
    <w:rsid w:val="00EF7568"/>
    <w:rsid w:val="00EF7E08"/>
    <w:rsid w:val="00F0359A"/>
    <w:rsid w:val="00F12B72"/>
    <w:rsid w:val="00F12CB8"/>
    <w:rsid w:val="00F12DC7"/>
    <w:rsid w:val="00F13364"/>
    <w:rsid w:val="00F1637E"/>
    <w:rsid w:val="00F2649A"/>
    <w:rsid w:val="00F27100"/>
    <w:rsid w:val="00F32227"/>
    <w:rsid w:val="00F33227"/>
    <w:rsid w:val="00F4101E"/>
    <w:rsid w:val="00F43B25"/>
    <w:rsid w:val="00F43EF8"/>
    <w:rsid w:val="00F44480"/>
    <w:rsid w:val="00F468D7"/>
    <w:rsid w:val="00F46A1C"/>
    <w:rsid w:val="00F46C49"/>
    <w:rsid w:val="00F517EB"/>
    <w:rsid w:val="00F53FF0"/>
    <w:rsid w:val="00F60367"/>
    <w:rsid w:val="00F614EF"/>
    <w:rsid w:val="00F61758"/>
    <w:rsid w:val="00F644AA"/>
    <w:rsid w:val="00F667B0"/>
    <w:rsid w:val="00F70A09"/>
    <w:rsid w:val="00F735C6"/>
    <w:rsid w:val="00F771EC"/>
    <w:rsid w:val="00F90288"/>
    <w:rsid w:val="00F91C8A"/>
    <w:rsid w:val="00F951BD"/>
    <w:rsid w:val="00F95338"/>
    <w:rsid w:val="00FA0A1E"/>
    <w:rsid w:val="00FA0D08"/>
    <w:rsid w:val="00FA1638"/>
    <w:rsid w:val="00FA1CE1"/>
    <w:rsid w:val="00FA6355"/>
    <w:rsid w:val="00FB0856"/>
    <w:rsid w:val="00FB0DC3"/>
    <w:rsid w:val="00FB23B9"/>
    <w:rsid w:val="00FB33F8"/>
    <w:rsid w:val="00FB3C6E"/>
    <w:rsid w:val="00FB4398"/>
    <w:rsid w:val="00FB76A3"/>
    <w:rsid w:val="00FC02BD"/>
    <w:rsid w:val="00FC1C23"/>
    <w:rsid w:val="00FC6EFB"/>
    <w:rsid w:val="00FD0F89"/>
    <w:rsid w:val="00FD292F"/>
    <w:rsid w:val="00FD6005"/>
    <w:rsid w:val="00FD6DAA"/>
    <w:rsid w:val="00FD74EC"/>
    <w:rsid w:val="00FD77D8"/>
    <w:rsid w:val="00FE1A56"/>
    <w:rsid w:val="00FE37AA"/>
    <w:rsid w:val="00FE5A42"/>
    <w:rsid w:val="00FF18CD"/>
    <w:rsid w:val="00FF4480"/>
    <w:rsid w:val="00FF6059"/>
    <w:rsid w:val="00FF71E0"/>
    <w:rsid w:val="00FF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ba2424" stroke="f" strokecolor="#f2f2f2">
      <v:fill color="#ba2424"/>
      <v:stroke color="#f2f2f2" weight="3pt" on="f"/>
      <v:shadow type="perspective" color="#622423" opacity=".5" offset="1pt" offset2="-1pt"/>
    </o:shapedefaults>
    <o:shapelayout v:ext="edit">
      <o:idmap v:ext="edit" data="1"/>
    </o:shapelayout>
  </w:shapeDefaults>
  <w:decimalSymbol w:val=","/>
  <w:listSeparator w:val=";"/>
  <w14:docId w14:val="551ACB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st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nhideWhenUsed="0"/>
    <w:lsdException w:name="Placeholder Text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34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uiPriority="47"/>
    <w:lsdException w:name="TOC Heading" w:uiPriority="48"/>
  </w:latentStyles>
  <w:style w:type="paragraph" w:default="1" w:styleId="Normalny">
    <w:name w:val="Normal"/>
    <w:qFormat/>
    <w:rsid w:val="0024516A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5C3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65C3F"/>
    <w:pPr>
      <w:keepNext/>
      <w:jc w:val="center"/>
      <w:outlineLvl w:val="1"/>
    </w:pPr>
    <w:rPr>
      <w:b/>
      <w:bCs/>
      <w:color w:val="000000"/>
      <w:sz w:val="20"/>
      <w:szCs w:val="20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5C3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65C3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0"/>
      <w:szCs w:val="20"/>
      <w:shd w:val="clear" w:color="auto" w:fill="FFFF0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665C3F"/>
    <w:pPr>
      <w:spacing w:before="240" w:after="60"/>
      <w:outlineLvl w:val="6"/>
    </w:pPr>
    <w:rPr>
      <w:rFonts w:cs="Calibri"/>
    </w:rPr>
  </w:style>
  <w:style w:type="paragraph" w:styleId="Nagwek8">
    <w:name w:val="heading 8"/>
    <w:basedOn w:val="Normalny"/>
    <w:next w:val="Normalny"/>
    <w:link w:val="Nagwek8Znak"/>
    <w:qFormat/>
    <w:rsid w:val="00665C3F"/>
    <w:pPr>
      <w:spacing w:before="240" w:after="60"/>
      <w:outlineLvl w:val="7"/>
    </w:pPr>
    <w:rPr>
      <w:rFonts w:cs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00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022"/>
  </w:style>
  <w:style w:type="paragraph" w:styleId="Stopka">
    <w:name w:val="footer"/>
    <w:basedOn w:val="Normalny"/>
    <w:link w:val="StopkaZnak"/>
    <w:unhideWhenUsed/>
    <w:rsid w:val="00A100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10022"/>
  </w:style>
  <w:style w:type="paragraph" w:styleId="Tekstdymka">
    <w:name w:val="Balloon Text"/>
    <w:basedOn w:val="Normalny"/>
    <w:link w:val="TekstdymkaZnak"/>
    <w:uiPriority w:val="99"/>
    <w:semiHidden/>
    <w:unhideWhenUsed/>
    <w:rsid w:val="00A10022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1002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067D6"/>
    <w:rPr>
      <w:sz w:val="22"/>
      <w:szCs w:val="22"/>
      <w:lang w:eastAsia="en-US"/>
    </w:rPr>
  </w:style>
  <w:style w:type="paragraph" w:styleId="Akapitzlist">
    <w:name w:val="List Paragraph"/>
    <w:aliases w:val="Numerowanie,BulletC,Wyliczanie,Obiekt,normalny tekst,Akapit z listą31,Bullets,List Paragraph,L1,maz_wyliczenie,opis dzialania,K-P_odwolanie,A_wyliczenie,Akapit z listą5,CW_Lista"/>
    <w:basedOn w:val="Normalny"/>
    <w:link w:val="AkapitzlistZnak"/>
    <w:uiPriority w:val="34"/>
    <w:qFormat/>
    <w:rsid w:val="001067D6"/>
    <w:pPr>
      <w:ind w:left="720"/>
      <w:contextualSpacing/>
    </w:pPr>
  </w:style>
  <w:style w:type="character" w:customStyle="1" w:styleId="h1">
    <w:name w:val="h1"/>
    <w:rsid w:val="003855C9"/>
  </w:style>
  <w:style w:type="character" w:styleId="Hipercze">
    <w:name w:val="Hyperlink"/>
    <w:uiPriority w:val="99"/>
    <w:unhideWhenUsed/>
    <w:rsid w:val="0025487E"/>
    <w:rPr>
      <w:color w:val="0000FF"/>
      <w:u w:val="single"/>
    </w:rPr>
  </w:style>
  <w:style w:type="paragraph" w:customStyle="1" w:styleId="Default">
    <w:name w:val="Default"/>
    <w:rsid w:val="0061134A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Nagwek1Znak">
    <w:name w:val="Nagłówek 1 Znak"/>
    <w:link w:val="Nagwek1"/>
    <w:uiPriority w:val="9"/>
    <w:rsid w:val="00665C3F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665C3F"/>
    <w:rPr>
      <w:rFonts w:ascii="Times New Roman" w:hAnsi="Times New Roman"/>
      <w:b/>
      <w:bCs/>
      <w:color w:val="000000"/>
      <w:lang w:val="x-none"/>
    </w:rPr>
  </w:style>
  <w:style w:type="character" w:customStyle="1" w:styleId="Nagwek3Znak">
    <w:name w:val="Nagłówek 3 Znak"/>
    <w:link w:val="Nagwek3"/>
    <w:uiPriority w:val="9"/>
    <w:semiHidden/>
    <w:rsid w:val="00665C3F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link w:val="Nagwek4"/>
    <w:uiPriority w:val="9"/>
    <w:rsid w:val="00665C3F"/>
    <w:rPr>
      <w:rFonts w:ascii="Times New Roman" w:hAnsi="Times New Roman"/>
      <w:b/>
      <w:bCs/>
      <w:color w:val="000000"/>
      <w:shd w:val="clear" w:color="auto" w:fill="FFFF00"/>
      <w:lang w:val="x-none"/>
    </w:rPr>
  </w:style>
  <w:style w:type="character" w:customStyle="1" w:styleId="Nagwek7Znak">
    <w:name w:val="Nagłówek 7 Znak"/>
    <w:link w:val="Nagwek7"/>
    <w:uiPriority w:val="9"/>
    <w:rsid w:val="00665C3F"/>
    <w:rPr>
      <w:rFonts w:cs="Calibri"/>
      <w:sz w:val="24"/>
      <w:szCs w:val="24"/>
    </w:rPr>
  </w:style>
  <w:style w:type="character" w:customStyle="1" w:styleId="Nagwek8Znak">
    <w:name w:val="Nagłówek 8 Znak"/>
    <w:link w:val="Nagwek8"/>
    <w:rsid w:val="00665C3F"/>
    <w:rPr>
      <w:rFonts w:cs="Calibri"/>
      <w:i/>
      <w:iCs/>
      <w:sz w:val="24"/>
      <w:szCs w:val="24"/>
    </w:rPr>
  </w:style>
  <w:style w:type="paragraph" w:customStyle="1" w:styleId="BodyText21">
    <w:name w:val="Body Text 21"/>
    <w:basedOn w:val="Normalny"/>
    <w:uiPriority w:val="99"/>
    <w:rsid w:val="00665C3F"/>
    <w:pPr>
      <w:tabs>
        <w:tab w:val="left" w:pos="0"/>
      </w:tabs>
      <w:jc w:val="both"/>
    </w:pPr>
  </w:style>
  <w:style w:type="paragraph" w:styleId="Tekstpodstawowy">
    <w:name w:val="Body Text"/>
    <w:basedOn w:val="Normalny"/>
    <w:link w:val="TekstpodstawowyZnak"/>
    <w:rsid w:val="00665C3F"/>
    <w:pPr>
      <w:tabs>
        <w:tab w:val="left" w:pos="567"/>
      </w:tabs>
      <w:jc w:val="both"/>
    </w:pPr>
    <w:rPr>
      <w:b/>
      <w:bCs/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665C3F"/>
    <w:rPr>
      <w:rFonts w:ascii="Times New Roman" w:hAnsi="Times New Roman"/>
      <w:b/>
      <w:bCs/>
      <w:lang w:val="x-none"/>
    </w:rPr>
  </w:style>
  <w:style w:type="paragraph" w:styleId="Tekstpodstawowywcity">
    <w:name w:val="Body Text Indent"/>
    <w:basedOn w:val="Normalny"/>
    <w:link w:val="TekstpodstawowywcityZnak"/>
    <w:rsid w:val="00665C3F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665C3F"/>
    <w:rPr>
      <w:rFonts w:ascii="Times New Roman" w:hAnsi="Times New Roman"/>
      <w:lang w:val="x-none"/>
    </w:rPr>
  </w:style>
  <w:style w:type="paragraph" w:customStyle="1" w:styleId="ust">
    <w:name w:val="ust"/>
    <w:rsid w:val="00665C3F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rFonts w:ascii="Times New Roman" w:eastAsia="Times New Roman" w:hAnsi="Times New Roman"/>
    </w:rPr>
  </w:style>
  <w:style w:type="paragraph" w:styleId="Tekstpodstawowywcity2">
    <w:name w:val="Body Text Indent 2"/>
    <w:basedOn w:val="Normalny"/>
    <w:link w:val="Tekstpodstawowywcity2Znak"/>
    <w:uiPriority w:val="99"/>
    <w:rsid w:val="00665C3F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rsid w:val="00665C3F"/>
    <w:rPr>
      <w:rFonts w:ascii="Times New Roman" w:hAnsi="Times New Roman"/>
    </w:rPr>
  </w:style>
  <w:style w:type="paragraph" w:customStyle="1" w:styleId="pkt">
    <w:name w:val="pkt"/>
    <w:basedOn w:val="Normalny"/>
    <w:rsid w:val="00665C3F"/>
    <w:pPr>
      <w:spacing w:before="60" w:after="60"/>
      <w:ind w:left="851" w:hanging="295"/>
      <w:jc w:val="both"/>
    </w:pPr>
    <w:rPr>
      <w:rFonts w:eastAsia="Times New Roman"/>
    </w:rPr>
  </w:style>
  <w:style w:type="character" w:styleId="Pogrubienie">
    <w:name w:val="Strong"/>
    <w:uiPriority w:val="22"/>
    <w:qFormat/>
    <w:rsid w:val="00665C3F"/>
    <w:rPr>
      <w:rFonts w:cs="Times New Roman"/>
      <w:b/>
      <w:bCs/>
    </w:rPr>
  </w:style>
  <w:style w:type="paragraph" w:customStyle="1" w:styleId="Akapitzlist1">
    <w:name w:val="Akapit z listą1"/>
    <w:basedOn w:val="Normalny"/>
    <w:rsid w:val="00665C3F"/>
    <w:pPr>
      <w:ind w:left="720"/>
      <w:contextualSpacing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5C3F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65C3F"/>
    <w:rPr>
      <w:rFonts w:ascii="Times New Roman" w:hAnsi="Times New Roman"/>
      <w:lang w:val="x-none" w:eastAsia="x-none"/>
    </w:rPr>
  </w:style>
  <w:style w:type="character" w:styleId="Odwoanieprzypisukocowego">
    <w:name w:val="endnote reference"/>
    <w:uiPriority w:val="99"/>
    <w:semiHidden/>
    <w:rsid w:val="00665C3F"/>
    <w:rPr>
      <w:vertAlign w:val="superscript"/>
    </w:rPr>
  </w:style>
  <w:style w:type="character" w:customStyle="1" w:styleId="text2bold">
    <w:name w:val="text2 bold"/>
    <w:rsid w:val="00665C3F"/>
  </w:style>
  <w:style w:type="character" w:customStyle="1" w:styleId="text2">
    <w:name w:val="text2"/>
    <w:rsid w:val="00665C3F"/>
  </w:style>
  <w:style w:type="paragraph" w:customStyle="1" w:styleId="tekst">
    <w:name w:val="tekst"/>
    <w:basedOn w:val="Normalny"/>
    <w:rsid w:val="00665C3F"/>
    <w:pPr>
      <w:suppressLineNumbers/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eastAsia="Times New Roman"/>
      <w:szCs w:val="20"/>
    </w:rPr>
  </w:style>
  <w:style w:type="character" w:styleId="Odwoaniedokomentarza">
    <w:name w:val="annotation reference"/>
    <w:unhideWhenUsed/>
    <w:rsid w:val="00665C3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65C3F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665C3F"/>
    <w:rPr>
      <w:rFonts w:ascii="Times New Roman" w:hAnsi="Times New Roman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5C3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65C3F"/>
    <w:rPr>
      <w:rFonts w:ascii="Times New Roman" w:hAnsi="Times New Roman"/>
      <w:b/>
      <w:bCs/>
      <w:lang w:val="x-none" w:eastAsia="x-none"/>
    </w:rPr>
  </w:style>
  <w:style w:type="paragraph" w:styleId="Poprawka">
    <w:name w:val="Revision"/>
    <w:hidden/>
    <w:uiPriority w:val="99"/>
    <w:semiHidden/>
    <w:rsid w:val="00665C3F"/>
    <w:rPr>
      <w:rFonts w:ascii="Times New Roman" w:hAnsi="Times New Roman"/>
    </w:rPr>
  </w:style>
  <w:style w:type="table" w:styleId="Tabela-Siatka">
    <w:name w:val="Table Grid"/>
    <w:basedOn w:val="Standardowy"/>
    <w:uiPriority w:val="99"/>
    <w:rsid w:val="00665C3F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wydatnienie">
    <w:name w:val="Emphasis"/>
    <w:uiPriority w:val="20"/>
    <w:qFormat/>
    <w:rsid w:val="00665C3F"/>
    <w:rPr>
      <w:i/>
      <w:iCs/>
    </w:rPr>
  </w:style>
  <w:style w:type="character" w:customStyle="1" w:styleId="text1">
    <w:name w:val="text1"/>
    <w:rsid w:val="00665C3F"/>
    <w:rPr>
      <w:rFonts w:ascii="Verdana" w:hAnsi="Verdana" w:hint="default"/>
      <w:color w:val="000000"/>
      <w:sz w:val="2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665C3F"/>
  </w:style>
  <w:style w:type="paragraph" w:styleId="NormalnyWeb">
    <w:name w:val="Normal (Web)"/>
    <w:basedOn w:val="Normalny"/>
    <w:unhideWhenUsed/>
    <w:qFormat/>
    <w:rsid w:val="00665C3F"/>
    <w:pPr>
      <w:spacing w:before="100" w:beforeAutospacing="1" w:after="100" w:afterAutospacing="1"/>
    </w:pPr>
    <w:rPr>
      <w:rFonts w:eastAsia="Times New Roman"/>
    </w:rPr>
  </w:style>
  <w:style w:type="character" w:customStyle="1" w:styleId="h2">
    <w:name w:val="h2"/>
    <w:rsid w:val="00665C3F"/>
  </w:style>
  <w:style w:type="paragraph" w:styleId="Tekstpodstawowy2">
    <w:name w:val="Body Text 2"/>
    <w:basedOn w:val="Normalny"/>
    <w:link w:val="Tekstpodstawowy2Znak"/>
    <w:uiPriority w:val="99"/>
    <w:unhideWhenUsed/>
    <w:rsid w:val="00F13364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F13364"/>
    <w:rPr>
      <w:sz w:val="22"/>
      <w:szCs w:val="22"/>
      <w:lang w:eastAsia="en-US"/>
    </w:rPr>
  </w:style>
  <w:style w:type="table" w:customStyle="1" w:styleId="TableGrid1">
    <w:name w:val="TableGrid1"/>
    <w:rsid w:val="00F13364"/>
    <w:rPr>
      <w:rFonts w:eastAsia="Times New Roman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link w:val="PodtytuZnak"/>
    <w:qFormat/>
    <w:rsid w:val="00F13364"/>
    <w:pPr>
      <w:jc w:val="center"/>
    </w:pPr>
    <w:rPr>
      <w:rFonts w:eastAsia="Times New Roman"/>
      <w:b/>
      <w:bCs/>
    </w:rPr>
  </w:style>
  <w:style w:type="character" w:customStyle="1" w:styleId="PodtytuZnak">
    <w:name w:val="Podtytuł Znak"/>
    <w:link w:val="Podtytu"/>
    <w:rsid w:val="00F1336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Akapitzlist11">
    <w:name w:val="Akapit z listą11"/>
    <w:basedOn w:val="Normalny"/>
    <w:rsid w:val="00F13364"/>
    <w:pPr>
      <w:ind w:left="720"/>
    </w:pPr>
  </w:style>
  <w:style w:type="paragraph" w:styleId="Listanumerowana">
    <w:name w:val="List Number"/>
    <w:basedOn w:val="Normalny"/>
    <w:unhideWhenUsed/>
    <w:rsid w:val="00F13364"/>
    <w:pPr>
      <w:numPr>
        <w:numId w:val="23"/>
      </w:numPr>
      <w:tabs>
        <w:tab w:val="clear" w:pos="360"/>
        <w:tab w:val="num" w:pos="1080"/>
      </w:tabs>
      <w:suppressAutoHyphens/>
    </w:pPr>
    <w:rPr>
      <w:rFonts w:eastAsia="Times New Roman" w:cs="Trebuchet MS"/>
    </w:rPr>
  </w:style>
  <w:style w:type="paragraph" w:styleId="Tytu">
    <w:name w:val="Title"/>
    <w:aliases w:val=" Znak,Znak Znak"/>
    <w:basedOn w:val="Normalny"/>
    <w:link w:val="TytuZnak"/>
    <w:uiPriority w:val="99"/>
    <w:qFormat/>
    <w:rsid w:val="00F13364"/>
    <w:pPr>
      <w:spacing w:line="271" w:lineRule="auto"/>
      <w:jc w:val="center"/>
    </w:pPr>
    <w:rPr>
      <w:rFonts w:ascii="Arial Narrow" w:eastAsia="Times New Roman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aliases w:val=" Znak Znak,Znak Znak Znak"/>
    <w:link w:val="Tytu"/>
    <w:uiPriority w:val="99"/>
    <w:rsid w:val="00F13364"/>
    <w:rPr>
      <w:rFonts w:ascii="Arial Narrow" w:eastAsia="Times New Roman" w:hAnsi="Arial Narrow"/>
      <w:b/>
      <w:bCs/>
      <w:color w:val="000000"/>
      <w:kern w:val="28"/>
      <w:sz w:val="108"/>
      <w:szCs w:val="108"/>
    </w:rPr>
  </w:style>
  <w:style w:type="character" w:styleId="UyteHipercze">
    <w:name w:val="FollowedHyperlink"/>
    <w:uiPriority w:val="99"/>
    <w:semiHidden/>
    <w:unhideWhenUsed/>
    <w:rsid w:val="00F13364"/>
    <w:rPr>
      <w:color w:val="954F72"/>
      <w:u w:val="single"/>
    </w:rPr>
  </w:style>
  <w:style w:type="paragraph" w:customStyle="1" w:styleId="Standard">
    <w:name w:val="Standard"/>
    <w:link w:val="StandardZnak"/>
    <w:qFormat/>
    <w:rsid w:val="00F13364"/>
    <w:pPr>
      <w:widowControl w:val="0"/>
    </w:pPr>
    <w:rPr>
      <w:rFonts w:ascii="Times New Roman" w:eastAsia="Times New Roman" w:hAnsi="Times New Roman"/>
    </w:rPr>
  </w:style>
  <w:style w:type="character" w:customStyle="1" w:styleId="StandardZnak">
    <w:name w:val="Standard Znak"/>
    <w:link w:val="Standard"/>
    <w:rsid w:val="00F13364"/>
    <w:rPr>
      <w:rFonts w:ascii="Times New Roman" w:eastAsia="Times New Roman" w:hAnsi="Times New Roman"/>
      <w:sz w:val="24"/>
      <w:szCs w:val="24"/>
    </w:rPr>
  </w:style>
  <w:style w:type="paragraph" w:customStyle="1" w:styleId="UmowaTytul">
    <w:name w:val="Umowa Tytul"/>
    <w:basedOn w:val="Normalny"/>
    <w:rsid w:val="00F13364"/>
    <w:pPr>
      <w:spacing w:before="120" w:after="240"/>
      <w:jc w:val="center"/>
    </w:pPr>
    <w:rPr>
      <w:rFonts w:ascii="Arial" w:eastAsia="Times New Roman" w:hAnsi="Arial" w:cs="Tahoma"/>
      <w:b/>
      <w:i/>
      <w:smallCaps/>
      <w:sz w:val="32"/>
      <w:szCs w:val="20"/>
      <w:lang w:eastAsia="de-DE"/>
    </w:rPr>
  </w:style>
  <w:style w:type="paragraph" w:customStyle="1" w:styleId="UmowaStandardowy">
    <w:name w:val="Umowa Standardowy"/>
    <w:basedOn w:val="Normalny"/>
    <w:rsid w:val="00F13364"/>
    <w:pPr>
      <w:numPr>
        <w:ilvl w:val="1"/>
        <w:numId w:val="9"/>
      </w:numPr>
      <w:spacing w:after="120"/>
      <w:jc w:val="both"/>
    </w:pPr>
    <w:rPr>
      <w:rFonts w:ascii="Arial" w:eastAsia="Times New Roman" w:hAnsi="Arial"/>
      <w:sz w:val="18"/>
      <w:szCs w:val="20"/>
      <w:lang w:eastAsia="de-DE"/>
    </w:rPr>
  </w:style>
  <w:style w:type="paragraph" w:customStyle="1" w:styleId="UmowaNaglowek1">
    <w:name w:val="Umowa Naglowek 1"/>
    <w:basedOn w:val="Normalny"/>
    <w:rsid w:val="00F13364"/>
    <w:pPr>
      <w:keepNext/>
      <w:numPr>
        <w:numId w:val="9"/>
      </w:numPr>
      <w:spacing w:before="240" w:after="120" w:line="300" w:lineRule="exact"/>
      <w:jc w:val="center"/>
    </w:pPr>
    <w:rPr>
      <w:rFonts w:ascii="Arial" w:eastAsia="Times New Roman" w:hAnsi="Arial" w:cs="Tahoma"/>
      <w:b/>
      <w:caps/>
      <w:sz w:val="18"/>
      <w:szCs w:val="20"/>
      <w:lang w:eastAsia="de-DE"/>
    </w:rPr>
  </w:style>
  <w:style w:type="paragraph" w:customStyle="1" w:styleId="Style3">
    <w:name w:val="Style3"/>
    <w:basedOn w:val="Normalny"/>
    <w:uiPriority w:val="99"/>
    <w:rsid w:val="00F13364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ndara" w:eastAsia="Times New Roman" w:hAnsi="Candara"/>
    </w:rPr>
  </w:style>
  <w:style w:type="character" w:customStyle="1" w:styleId="FontStyle137">
    <w:name w:val="Font Style137"/>
    <w:uiPriority w:val="99"/>
    <w:rsid w:val="00F13364"/>
    <w:rPr>
      <w:rFonts w:ascii="Arial Narrow" w:hAnsi="Arial Narrow" w:cs="Arial Narrow"/>
      <w:color w:val="000000"/>
      <w:sz w:val="18"/>
      <w:szCs w:val="18"/>
    </w:rPr>
  </w:style>
  <w:style w:type="character" w:customStyle="1" w:styleId="txt-new">
    <w:name w:val="txt-new"/>
    <w:rsid w:val="00F13364"/>
  </w:style>
  <w:style w:type="character" w:customStyle="1" w:styleId="apple-converted-space">
    <w:name w:val="apple-converted-space"/>
    <w:rsid w:val="00F13364"/>
  </w:style>
  <w:style w:type="character" w:customStyle="1" w:styleId="FontStyle44">
    <w:name w:val="Font Style44"/>
    <w:uiPriority w:val="99"/>
    <w:rsid w:val="00F13364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Normalny"/>
    <w:uiPriority w:val="99"/>
    <w:rsid w:val="00F13364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styleId="Numerstrony">
    <w:name w:val="page number"/>
    <w:uiPriority w:val="99"/>
    <w:semiHidden/>
    <w:unhideWhenUsed/>
    <w:rsid w:val="00F13364"/>
  </w:style>
  <w:style w:type="character" w:customStyle="1" w:styleId="DeltaViewInsertion">
    <w:name w:val="DeltaView Insertion"/>
    <w:rsid w:val="00F13364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3364"/>
    <w:pPr>
      <w:ind w:left="720" w:hanging="720"/>
      <w:jc w:val="both"/>
    </w:pPr>
    <w:rPr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F13364"/>
    <w:rPr>
      <w:rFonts w:ascii="Times New Roman" w:hAnsi="Times New Roman"/>
      <w:lang w:eastAsia="en-GB"/>
    </w:rPr>
  </w:style>
  <w:style w:type="character" w:styleId="Odwoanieprzypisudolnego">
    <w:name w:val="footnote reference"/>
    <w:uiPriority w:val="99"/>
    <w:unhideWhenUsed/>
    <w:rsid w:val="00F13364"/>
    <w:rPr>
      <w:shd w:val="clear" w:color="auto" w:fill="auto"/>
      <w:vertAlign w:val="superscript"/>
    </w:rPr>
  </w:style>
  <w:style w:type="paragraph" w:customStyle="1" w:styleId="Text10">
    <w:name w:val="Text 1"/>
    <w:basedOn w:val="Normalny"/>
    <w:rsid w:val="00F13364"/>
    <w:pPr>
      <w:spacing w:before="120" w:after="120"/>
      <w:ind w:left="850"/>
      <w:jc w:val="both"/>
    </w:pPr>
    <w:rPr>
      <w:lang w:eastAsia="en-GB"/>
    </w:rPr>
  </w:style>
  <w:style w:type="paragraph" w:customStyle="1" w:styleId="NumPar1">
    <w:name w:val="NumPar 1"/>
    <w:basedOn w:val="Normalny"/>
    <w:next w:val="Text10"/>
    <w:rsid w:val="00F13364"/>
    <w:pPr>
      <w:numPr>
        <w:numId w:val="14"/>
      </w:numPr>
      <w:spacing w:before="120" w:after="120"/>
      <w:jc w:val="both"/>
    </w:pPr>
    <w:rPr>
      <w:lang w:eastAsia="en-GB"/>
    </w:rPr>
  </w:style>
  <w:style w:type="paragraph" w:customStyle="1" w:styleId="NumPar2">
    <w:name w:val="NumPar 2"/>
    <w:basedOn w:val="Normalny"/>
    <w:next w:val="Text10"/>
    <w:rsid w:val="00F13364"/>
    <w:pPr>
      <w:numPr>
        <w:ilvl w:val="1"/>
        <w:numId w:val="14"/>
      </w:numPr>
      <w:spacing w:before="120" w:after="120"/>
      <w:jc w:val="both"/>
    </w:pPr>
    <w:rPr>
      <w:lang w:eastAsia="en-GB"/>
    </w:rPr>
  </w:style>
  <w:style w:type="paragraph" w:customStyle="1" w:styleId="NumPar3">
    <w:name w:val="NumPar 3"/>
    <w:basedOn w:val="Normalny"/>
    <w:next w:val="Text10"/>
    <w:rsid w:val="00F13364"/>
    <w:pPr>
      <w:numPr>
        <w:ilvl w:val="2"/>
        <w:numId w:val="14"/>
      </w:numPr>
      <w:spacing w:before="120" w:after="120"/>
      <w:jc w:val="both"/>
    </w:pPr>
    <w:rPr>
      <w:lang w:eastAsia="en-GB"/>
    </w:rPr>
  </w:style>
  <w:style w:type="paragraph" w:customStyle="1" w:styleId="NumPar4">
    <w:name w:val="NumPar 4"/>
    <w:basedOn w:val="Normalny"/>
    <w:next w:val="Text10"/>
    <w:rsid w:val="00F13364"/>
    <w:pPr>
      <w:numPr>
        <w:ilvl w:val="3"/>
        <w:numId w:val="14"/>
      </w:numPr>
      <w:spacing w:before="120" w:after="120"/>
      <w:jc w:val="both"/>
    </w:pPr>
    <w:rPr>
      <w:lang w:eastAsia="en-GB"/>
    </w:rPr>
  </w:style>
  <w:style w:type="character" w:customStyle="1" w:styleId="alb">
    <w:name w:val="a_lb"/>
    <w:rsid w:val="00F13364"/>
  </w:style>
  <w:style w:type="character" w:customStyle="1" w:styleId="alb-s">
    <w:name w:val="a_lb-s"/>
    <w:rsid w:val="00F13364"/>
  </w:style>
  <w:style w:type="paragraph" w:customStyle="1" w:styleId="Bezodst3fpf3w">
    <w:name w:val="Bez odstę3fpóf3w"/>
    <w:rsid w:val="00F13364"/>
    <w:pPr>
      <w:widowControl w:val="0"/>
      <w:suppressAutoHyphens/>
      <w:autoSpaceDE w:val="0"/>
    </w:pPr>
    <w:rPr>
      <w:rFonts w:ascii="Times New Roman" w:eastAsia="Times New Roman" w:hAnsi="Times New Roman"/>
    </w:rPr>
  </w:style>
  <w:style w:type="paragraph" w:customStyle="1" w:styleId="Tre3f3ftekstu">
    <w:name w:val="Treś3fć3f tekstu"/>
    <w:basedOn w:val="Normalny"/>
    <w:rsid w:val="00F13364"/>
    <w:pPr>
      <w:spacing w:line="160" w:lineRule="atLeast"/>
    </w:pPr>
    <w:rPr>
      <w:rFonts w:eastAsia="Times New Roman"/>
    </w:rPr>
  </w:style>
  <w:style w:type="paragraph" w:customStyle="1" w:styleId="rozdzia">
    <w:name w:val="rozdział"/>
    <w:basedOn w:val="Normalny"/>
    <w:rsid w:val="00F13364"/>
    <w:pPr>
      <w:suppressAutoHyphens/>
      <w:jc w:val="both"/>
    </w:pPr>
    <w:rPr>
      <w:rFonts w:ascii="Verdana" w:eastAsia="Times New Roman" w:hAnsi="Verdana"/>
      <w:bCs/>
      <w:sz w:val="20"/>
      <w:szCs w:val="20"/>
      <w:lang w:eastAsia="ar-SA"/>
    </w:rPr>
  </w:style>
  <w:style w:type="paragraph" w:customStyle="1" w:styleId="redniasiatka1akcent21">
    <w:name w:val="Średnia siatka 1 — akcent 21"/>
    <w:basedOn w:val="Normalny"/>
    <w:uiPriority w:val="1"/>
    <w:qFormat/>
    <w:rsid w:val="00F13364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 Znak,L1 Znak,maz_wyliczenie Znak,opis dzialania Znak,K-P_odwolanie Znak,A_wyliczenie Znak,CW_Lista Znak"/>
    <w:link w:val="Akapitzlist"/>
    <w:uiPriority w:val="34"/>
    <w:qFormat/>
    <w:rsid w:val="00F13364"/>
    <w:rPr>
      <w:sz w:val="22"/>
      <w:szCs w:val="22"/>
      <w:lang w:eastAsia="en-US"/>
    </w:rPr>
  </w:style>
  <w:style w:type="character" w:customStyle="1" w:styleId="luchili">
    <w:name w:val="luc_hili"/>
    <w:rsid w:val="00F13364"/>
  </w:style>
  <w:style w:type="paragraph" w:customStyle="1" w:styleId="text-justify">
    <w:name w:val="text-justify"/>
    <w:basedOn w:val="Normalny"/>
    <w:rsid w:val="00F13364"/>
    <w:pPr>
      <w:spacing w:before="100" w:beforeAutospacing="1" w:after="100" w:afterAutospacing="1"/>
    </w:pPr>
  </w:style>
  <w:style w:type="paragraph" w:customStyle="1" w:styleId="Bezodstpw0">
    <w:name w:val="Bez odstêpów"/>
    <w:rsid w:val="00F13364"/>
    <w:pPr>
      <w:widowControl w:val="0"/>
      <w:suppressAutoHyphens/>
    </w:pPr>
    <w:rPr>
      <w:rFonts w:ascii="Times New Roman" w:eastAsia="Times New Roman" w:hAnsi="Times New Roman"/>
    </w:rPr>
  </w:style>
  <w:style w:type="character" w:customStyle="1" w:styleId="Bodytext">
    <w:name w:val="Body text_"/>
    <w:link w:val="Tekstpodstawowy8"/>
    <w:rsid w:val="00F13364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Bodytext2">
    <w:name w:val="Body text (2)_"/>
    <w:link w:val="Bodytext20"/>
    <w:rsid w:val="00F13364"/>
    <w:rPr>
      <w:rFonts w:ascii="MS Mincho" w:eastAsia="MS Mincho" w:hAnsi="MS Mincho" w:cs="MS Mincho"/>
      <w:sz w:val="18"/>
      <w:szCs w:val="18"/>
      <w:shd w:val="clear" w:color="auto" w:fill="FFFFFF"/>
    </w:rPr>
  </w:style>
  <w:style w:type="paragraph" w:customStyle="1" w:styleId="Tekstpodstawowy8">
    <w:name w:val="Tekst podstawowy8"/>
    <w:basedOn w:val="Normalny"/>
    <w:link w:val="Bodytext"/>
    <w:rsid w:val="00F13364"/>
    <w:pPr>
      <w:shd w:val="clear" w:color="auto" w:fill="FFFFFF"/>
      <w:spacing w:line="299" w:lineRule="exact"/>
      <w:ind w:hanging="420"/>
    </w:pPr>
    <w:rPr>
      <w:rFonts w:ascii="Arial" w:eastAsia="Arial" w:hAnsi="Arial" w:cs="Arial"/>
      <w:sz w:val="16"/>
      <w:szCs w:val="16"/>
    </w:rPr>
  </w:style>
  <w:style w:type="paragraph" w:customStyle="1" w:styleId="Bodytext20">
    <w:name w:val="Body text (2)"/>
    <w:basedOn w:val="Normalny"/>
    <w:link w:val="Bodytext2"/>
    <w:rsid w:val="00F13364"/>
    <w:pPr>
      <w:shd w:val="clear" w:color="auto" w:fill="FFFFFF"/>
      <w:spacing w:before="240" w:line="295" w:lineRule="exact"/>
    </w:pPr>
    <w:rPr>
      <w:rFonts w:ascii="MS Mincho" w:eastAsia="MS Mincho" w:hAnsi="MS Mincho" w:cs="MS Mincho"/>
      <w:sz w:val="18"/>
      <w:szCs w:val="18"/>
    </w:rPr>
  </w:style>
  <w:style w:type="character" w:customStyle="1" w:styleId="Teksttreci">
    <w:name w:val="Tekst treści_"/>
    <w:link w:val="Teksttreci0"/>
    <w:uiPriority w:val="99"/>
    <w:rsid w:val="00F13364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F13364"/>
    <w:pPr>
      <w:shd w:val="clear" w:color="auto" w:fill="FFFFFF"/>
      <w:spacing w:after="480" w:line="254" w:lineRule="exact"/>
      <w:ind w:hanging="780"/>
      <w:jc w:val="both"/>
    </w:pPr>
    <w:rPr>
      <w:rFonts w:ascii="Arial" w:hAnsi="Arial" w:cs="Arial"/>
      <w:sz w:val="21"/>
      <w:szCs w:val="21"/>
    </w:rPr>
  </w:style>
  <w:style w:type="paragraph" w:customStyle="1" w:styleId="Kolorowalistaakcent11">
    <w:name w:val="Kolorowa lista — akcent 11"/>
    <w:basedOn w:val="Normalny"/>
    <w:uiPriority w:val="34"/>
    <w:qFormat/>
    <w:rsid w:val="00F13364"/>
    <w:pPr>
      <w:ind w:left="720"/>
      <w:contextualSpacing/>
    </w:pPr>
    <w:rPr>
      <w:rFonts w:eastAsia="Times New Roman"/>
    </w:rPr>
  </w:style>
  <w:style w:type="character" w:customStyle="1" w:styleId="TeksttreciPogrubienie13">
    <w:name w:val="Tekst treści + Pogrubienie13"/>
    <w:uiPriority w:val="99"/>
    <w:rsid w:val="00F13364"/>
    <w:rPr>
      <w:rFonts w:ascii="Arial" w:hAnsi="Arial" w:cs="Arial"/>
      <w:b/>
      <w:bCs/>
      <w:spacing w:val="0"/>
      <w:sz w:val="21"/>
      <w:szCs w:val="21"/>
    </w:rPr>
  </w:style>
  <w:style w:type="character" w:customStyle="1" w:styleId="Nagwek20">
    <w:name w:val="Nagłówek #2_"/>
    <w:link w:val="Nagwek21"/>
    <w:uiPriority w:val="99"/>
    <w:rsid w:val="00F13364"/>
    <w:rPr>
      <w:rFonts w:ascii="Arial" w:hAnsi="Arial" w:cs="Arial"/>
      <w:sz w:val="21"/>
      <w:szCs w:val="21"/>
      <w:shd w:val="clear" w:color="auto" w:fill="FFFFFF"/>
    </w:rPr>
  </w:style>
  <w:style w:type="character" w:customStyle="1" w:styleId="TeksttreciPogrubienie9">
    <w:name w:val="Tekst treści + Pogrubienie9"/>
    <w:uiPriority w:val="99"/>
    <w:rsid w:val="00F13364"/>
    <w:rPr>
      <w:rFonts w:ascii="Arial" w:hAnsi="Arial" w:cs="Arial"/>
      <w:b/>
      <w:bCs/>
      <w:spacing w:val="0"/>
      <w:sz w:val="21"/>
      <w:szCs w:val="21"/>
    </w:rPr>
  </w:style>
  <w:style w:type="paragraph" w:customStyle="1" w:styleId="Nagwek21">
    <w:name w:val="Nagłówek #2"/>
    <w:basedOn w:val="Normalny"/>
    <w:link w:val="Nagwek20"/>
    <w:uiPriority w:val="99"/>
    <w:rsid w:val="00F13364"/>
    <w:pPr>
      <w:shd w:val="clear" w:color="auto" w:fill="FFFFFF"/>
      <w:spacing w:before="480" w:after="780" w:line="240" w:lineRule="atLeast"/>
      <w:outlineLvl w:val="1"/>
    </w:pPr>
    <w:rPr>
      <w:rFonts w:ascii="Arial" w:hAnsi="Arial" w:cs="Arial"/>
      <w:sz w:val="21"/>
      <w:szCs w:val="21"/>
    </w:rPr>
  </w:style>
  <w:style w:type="character" w:customStyle="1" w:styleId="Nierozpoznanawzmianka1">
    <w:name w:val="Nierozpoznana wzmianka1"/>
    <w:uiPriority w:val="99"/>
    <w:semiHidden/>
    <w:unhideWhenUsed/>
    <w:rsid w:val="00AD6870"/>
    <w:rPr>
      <w:color w:val="808080"/>
      <w:shd w:val="clear" w:color="auto" w:fill="E6E6E6"/>
    </w:rPr>
  </w:style>
  <w:style w:type="paragraph" w:styleId="Zwykytekst">
    <w:name w:val="Plain Text"/>
    <w:basedOn w:val="Normalny"/>
    <w:link w:val="ZwykytekstZnak"/>
    <w:rsid w:val="00E23899"/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23899"/>
    <w:rPr>
      <w:rFonts w:ascii="Courier New" w:eastAsia="Times New Roman" w:hAnsi="Courier New" w:cs="Courier New"/>
    </w:rPr>
  </w:style>
  <w:style w:type="character" w:customStyle="1" w:styleId="Heading2">
    <w:name w:val="Heading #2_"/>
    <w:link w:val="Heading20"/>
    <w:rsid w:val="00C570A9"/>
    <w:rPr>
      <w:rFonts w:cs="Calibri"/>
      <w:b/>
      <w:bCs/>
      <w:sz w:val="23"/>
      <w:szCs w:val="23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C570A9"/>
    <w:pPr>
      <w:widowControl w:val="0"/>
      <w:shd w:val="clear" w:color="auto" w:fill="FFFFFF"/>
      <w:spacing w:before="60" w:after="300" w:line="0" w:lineRule="atLeast"/>
      <w:jc w:val="center"/>
      <w:outlineLvl w:val="1"/>
    </w:pPr>
    <w:rPr>
      <w:rFonts w:cs="Calibri"/>
      <w:b/>
      <w:bCs/>
      <w:sz w:val="23"/>
      <w:szCs w:val="23"/>
    </w:rPr>
  </w:style>
  <w:style w:type="paragraph" w:customStyle="1" w:styleId="xl86">
    <w:name w:val="xl86"/>
    <w:basedOn w:val="Normalny"/>
    <w:uiPriority w:val="99"/>
    <w:rsid w:val="004F5AD4"/>
    <w:pPr>
      <w:spacing w:before="100" w:beforeAutospacing="1" w:after="100" w:afterAutospacing="1"/>
      <w:textAlignment w:val="top"/>
    </w:pPr>
    <w:rPr>
      <w:rFonts w:eastAsia="Times New Roman"/>
    </w:rPr>
  </w:style>
  <w:style w:type="table" w:customStyle="1" w:styleId="Tabela-Siatka1">
    <w:name w:val="Tabela - Siatka1"/>
    <w:basedOn w:val="Standardowy"/>
    <w:next w:val="Tabela-Siatka"/>
    <w:uiPriority w:val="99"/>
    <w:rsid w:val="0096580A"/>
    <w:rPr>
      <w:rFonts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3">
    <w:name w:val="Domyślna czcionka akapitu23"/>
    <w:qFormat/>
    <w:rsid w:val="001737C2"/>
  </w:style>
  <w:style w:type="character" w:customStyle="1" w:styleId="ox-3c381b3fb8-ox-fdf360a316-s1">
    <w:name w:val="ox-3c381b3fb8-ox-fdf360a316-s1"/>
    <w:basedOn w:val="Domylnaczcionkaakapitu"/>
    <w:rsid w:val="00AE30D4"/>
  </w:style>
  <w:style w:type="table" w:customStyle="1" w:styleId="Tabela-Siatka2">
    <w:name w:val="Tabela - Siatka2"/>
    <w:basedOn w:val="Standardowy"/>
    <w:next w:val="Tabela-Siatka"/>
    <w:uiPriority w:val="99"/>
    <w:rsid w:val="00143549"/>
    <w:rPr>
      <w:rFonts w:ascii="Times New Roman" w:eastAsia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E2251"/>
    <w:rPr>
      <w:color w:val="605E5C"/>
      <w:shd w:val="clear" w:color="auto" w:fill="E1DFDD"/>
    </w:rPr>
  </w:style>
  <w:style w:type="character" w:customStyle="1" w:styleId="redniasiatka1akcent2Znak">
    <w:name w:val="Średnia siatka 1 — akcent 2 Znak"/>
    <w:link w:val="redniasiatka1akcent2"/>
    <w:uiPriority w:val="34"/>
    <w:rsid w:val="00077C11"/>
    <w:rPr>
      <w:rFonts w:ascii="Times New Roman" w:eastAsia="Times New Roman" w:hAnsi="Times New Roman"/>
    </w:rPr>
  </w:style>
  <w:style w:type="table" w:styleId="redniasiatka1akcent2">
    <w:name w:val="Medium Grid 1 Accent 2"/>
    <w:basedOn w:val="Standardowy"/>
    <w:link w:val="redniasiatka1akcent2Znak"/>
    <w:uiPriority w:val="34"/>
    <w:semiHidden/>
    <w:unhideWhenUsed/>
    <w:rsid w:val="00077C11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paragraph" w:customStyle="1" w:styleId="Tekstpodstawowy1">
    <w:name w:val="Tekst podstawowy1"/>
    <w:basedOn w:val="Normalny"/>
    <w:rsid w:val="003C2F59"/>
    <w:pPr>
      <w:suppressAutoHyphens/>
      <w:spacing w:after="120" w:line="276" w:lineRule="auto"/>
    </w:pPr>
    <w:rPr>
      <w:rFonts w:ascii="Calibri" w:hAnsi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st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nhideWhenUsed="0"/>
    <w:lsdException w:name="Placeholder Text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34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uiPriority="47"/>
    <w:lsdException w:name="TOC Heading" w:uiPriority="48"/>
  </w:latentStyles>
  <w:style w:type="paragraph" w:default="1" w:styleId="Normalny">
    <w:name w:val="Normal"/>
    <w:qFormat/>
    <w:rsid w:val="0024516A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5C3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65C3F"/>
    <w:pPr>
      <w:keepNext/>
      <w:jc w:val="center"/>
      <w:outlineLvl w:val="1"/>
    </w:pPr>
    <w:rPr>
      <w:b/>
      <w:bCs/>
      <w:color w:val="000000"/>
      <w:sz w:val="20"/>
      <w:szCs w:val="20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5C3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65C3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0"/>
      <w:szCs w:val="20"/>
      <w:shd w:val="clear" w:color="auto" w:fill="FFFF0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665C3F"/>
    <w:pPr>
      <w:spacing w:before="240" w:after="60"/>
      <w:outlineLvl w:val="6"/>
    </w:pPr>
    <w:rPr>
      <w:rFonts w:cs="Calibri"/>
    </w:rPr>
  </w:style>
  <w:style w:type="paragraph" w:styleId="Nagwek8">
    <w:name w:val="heading 8"/>
    <w:basedOn w:val="Normalny"/>
    <w:next w:val="Normalny"/>
    <w:link w:val="Nagwek8Znak"/>
    <w:qFormat/>
    <w:rsid w:val="00665C3F"/>
    <w:pPr>
      <w:spacing w:before="240" w:after="60"/>
      <w:outlineLvl w:val="7"/>
    </w:pPr>
    <w:rPr>
      <w:rFonts w:cs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00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022"/>
  </w:style>
  <w:style w:type="paragraph" w:styleId="Stopka">
    <w:name w:val="footer"/>
    <w:basedOn w:val="Normalny"/>
    <w:link w:val="StopkaZnak"/>
    <w:unhideWhenUsed/>
    <w:rsid w:val="00A100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10022"/>
  </w:style>
  <w:style w:type="paragraph" w:styleId="Tekstdymka">
    <w:name w:val="Balloon Text"/>
    <w:basedOn w:val="Normalny"/>
    <w:link w:val="TekstdymkaZnak"/>
    <w:uiPriority w:val="99"/>
    <w:semiHidden/>
    <w:unhideWhenUsed/>
    <w:rsid w:val="00A10022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1002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067D6"/>
    <w:rPr>
      <w:sz w:val="22"/>
      <w:szCs w:val="22"/>
      <w:lang w:eastAsia="en-US"/>
    </w:rPr>
  </w:style>
  <w:style w:type="paragraph" w:styleId="Akapitzlist">
    <w:name w:val="List Paragraph"/>
    <w:aliases w:val="Numerowanie,BulletC,Wyliczanie,Obiekt,normalny tekst,Akapit z listą31,Bullets,List Paragraph,L1,maz_wyliczenie,opis dzialania,K-P_odwolanie,A_wyliczenie,Akapit z listą5,CW_Lista"/>
    <w:basedOn w:val="Normalny"/>
    <w:link w:val="AkapitzlistZnak"/>
    <w:uiPriority w:val="34"/>
    <w:qFormat/>
    <w:rsid w:val="001067D6"/>
    <w:pPr>
      <w:ind w:left="720"/>
      <w:contextualSpacing/>
    </w:pPr>
  </w:style>
  <w:style w:type="character" w:customStyle="1" w:styleId="h1">
    <w:name w:val="h1"/>
    <w:rsid w:val="003855C9"/>
  </w:style>
  <w:style w:type="character" w:styleId="Hipercze">
    <w:name w:val="Hyperlink"/>
    <w:uiPriority w:val="99"/>
    <w:unhideWhenUsed/>
    <w:rsid w:val="0025487E"/>
    <w:rPr>
      <w:color w:val="0000FF"/>
      <w:u w:val="single"/>
    </w:rPr>
  </w:style>
  <w:style w:type="paragraph" w:customStyle="1" w:styleId="Default">
    <w:name w:val="Default"/>
    <w:rsid w:val="0061134A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Nagwek1Znak">
    <w:name w:val="Nagłówek 1 Znak"/>
    <w:link w:val="Nagwek1"/>
    <w:uiPriority w:val="9"/>
    <w:rsid w:val="00665C3F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665C3F"/>
    <w:rPr>
      <w:rFonts w:ascii="Times New Roman" w:hAnsi="Times New Roman"/>
      <w:b/>
      <w:bCs/>
      <w:color w:val="000000"/>
      <w:lang w:val="x-none"/>
    </w:rPr>
  </w:style>
  <w:style w:type="character" w:customStyle="1" w:styleId="Nagwek3Znak">
    <w:name w:val="Nagłówek 3 Znak"/>
    <w:link w:val="Nagwek3"/>
    <w:uiPriority w:val="9"/>
    <w:semiHidden/>
    <w:rsid w:val="00665C3F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link w:val="Nagwek4"/>
    <w:uiPriority w:val="9"/>
    <w:rsid w:val="00665C3F"/>
    <w:rPr>
      <w:rFonts w:ascii="Times New Roman" w:hAnsi="Times New Roman"/>
      <w:b/>
      <w:bCs/>
      <w:color w:val="000000"/>
      <w:shd w:val="clear" w:color="auto" w:fill="FFFF00"/>
      <w:lang w:val="x-none"/>
    </w:rPr>
  </w:style>
  <w:style w:type="character" w:customStyle="1" w:styleId="Nagwek7Znak">
    <w:name w:val="Nagłówek 7 Znak"/>
    <w:link w:val="Nagwek7"/>
    <w:uiPriority w:val="9"/>
    <w:rsid w:val="00665C3F"/>
    <w:rPr>
      <w:rFonts w:cs="Calibri"/>
      <w:sz w:val="24"/>
      <w:szCs w:val="24"/>
    </w:rPr>
  </w:style>
  <w:style w:type="character" w:customStyle="1" w:styleId="Nagwek8Znak">
    <w:name w:val="Nagłówek 8 Znak"/>
    <w:link w:val="Nagwek8"/>
    <w:rsid w:val="00665C3F"/>
    <w:rPr>
      <w:rFonts w:cs="Calibri"/>
      <w:i/>
      <w:iCs/>
      <w:sz w:val="24"/>
      <w:szCs w:val="24"/>
    </w:rPr>
  </w:style>
  <w:style w:type="paragraph" w:customStyle="1" w:styleId="BodyText21">
    <w:name w:val="Body Text 21"/>
    <w:basedOn w:val="Normalny"/>
    <w:uiPriority w:val="99"/>
    <w:rsid w:val="00665C3F"/>
    <w:pPr>
      <w:tabs>
        <w:tab w:val="left" w:pos="0"/>
      </w:tabs>
      <w:jc w:val="both"/>
    </w:pPr>
  </w:style>
  <w:style w:type="paragraph" w:styleId="Tekstpodstawowy">
    <w:name w:val="Body Text"/>
    <w:basedOn w:val="Normalny"/>
    <w:link w:val="TekstpodstawowyZnak"/>
    <w:rsid w:val="00665C3F"/>
    <w:pPr>
      <w:tabs>
        <w:tab w:val="left" w:pos="567"/>
      </w:tabs>
      <w:jc w:val="both"/>
    </w:pPr>
    <w:rPr>
      <w:b/>
      <w:bCs/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665C3F"/>
    <w:rPr>
      <w:rFonts w:ascii="Times New Roman" w:hAnsi="Times New Roman"/>
      <w:b/>
      <w:bCs/>
      <w:lang w:val="x-none"/>
    </w:rPr>
  </w:style>
  <w:style w:type="paragraph" w:styleId="Tekstpodstawowywcity">
    <w:name w:val="Body Text Indent"/>
    <w:basedOn w:val="Normalny"/>
    <w:link w:val="TekstpodstawowywcityZnak"/>
    <w:rsid w:val="00665C3F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665C3F"/>
    <w:rPr>
      <w:rFonts w:ascii="Times New Roman" w:hAnsi="Times New Roman"/>
      <w:lang w:val="x-none"/>
    </w:rPr>
  </w:style>
  <w:style w:type="paragraph" w:customStyle="1" w:styleId="ust">
    <w:name w:val="ust"/>
    <w:rsid w:val="00665C3F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rFonts w:ascii="Times New Roman" w:eastAsia="Times New Roman" w:hAnsi="Times New Roman"/>
    </w:rPr>
  </w:style>
  <w:style w:type="paragraph" w:styleId="Tekstpodstawowywcity2">
    <w:name w:val="Body Text Indent 2"/>
    <w:basedOn w:val="Normalny"/>
    <w:link w:val="Tekstpodstawowywcity2Znak"/>
    <w:uiPriority w:val="99"/>
    <w:rsid w:val="00665C3F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rsid w:val="00665C3F"/>
    <w:rPr>
      <w:rFonts w:ascii="Times New Roman" w:hAnsi="Times New Roman"/>
    </w:rPr>
  </w:style>
  <w:style w:type="paragraph" w:customStyle="1" w:styleId="pkt">
    <w:name w:val="pkt"/>
    <w:basedOn w:val="Normalny"/>
    <w:rsid w:val="00665C3F"/>
    <w:pPr>
      <w:spacing w:before="60" w:after="60"/>
      <w:ind w:left="851" w:hanging="295"/>
      <w:jc w:val="both"/>
    </w:pPr>
    <w:rPr>
      <w:rFonts w:eastAsia="Times New Roman"/>
    </w:rPr>
  </w:style>
  <w:style w:type="character" w:styleId="Pogrubienie">
    <w:name w:val="Strong"/>
    <w:uiPriority w:val="22"/>
    <w:qFormat/>
    <w:rsid w:val="00665C3F"/>
    <w:rPr>
      <w:rFonts w:cs="Times New Roman"/>
      <w:b/>
      <w:bCs/>
    </w:rPr>
  </w:style>
  <w:style w:type="paragraph" w:customStyle="1" w:styleId="Akapitzlist1">
    <w:name w:val="Akapit z listą1"/>
    <w:basedOn w:val="Normalny"/>
    <w:rsid w:val="00665C3F"/>
    <w:pPr>
      <w:ind w:left="720"/>
      <w:contextualSpacing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5C3F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65C3F"/>
    <w:rPr>
      <w:rFonts w:ascii="Times New Roman" w:hAnsi="Times New Roman"/>
      <w:lang w:val="x-none" w:eastAsia="x-none"/>
    </w:rPr>
  </w:style>
  <w:style w:type="character" w:styleId="Odwoanieprzypisukocowego">
    <w:name w:val="endnote reference"/>
    <w:uiPriority w:val="99"/>
    <w:semiHidden/>
    <w:rsid w:val="00665C3F"/>
    <w:rPr>
      <w:vertAlign w:val="superscript"/>
    </w:rPr>
  </w:style>
  <w:style w:type="character" w:customStyle="1" w:styleId="text2bold">
    <w:name w:val="text2 bold"/>
    <w:rsid w:val="00665C3F"/>
  </w:style>
  <w:style w:type="character" w:customStyle="1" w:styleId="text2">
    <w:name w:val="text2"/>
    <w:rsid w:val="00665C3F"/>
  </w:style>
  <w:style w:type="paragraph" w:customStyle="1" w:styleId="tekst">
    <w:name w:val="tekst"/>
    <w:basedOn w:val="Normalny"/>
    <w:rsid w:val="00665C3F"/>
    <w:pPr>
      <w:suppressLineNumbers/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eastAsia="Times New Roman"/>
      <w:szCs w:val="20"/>
    </w:rPr>
  </w:style>
  <w:style w:type="character" w:styleId="Odwoaniedokomentarza">
    <w:name w:val="annotation reference"/>
    <w:unhideWhenUsed/>
    <w:rsid w:val="00665C3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65C3F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665C3F"/>
    <w:rPr>
      <w:rFonts w:ascii="Times New Roman" w:hAnsi="Times New Roman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5C3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65C3F"/>
    <w:rPr>
      <w:rFonts w:ascii="Times New Roman" w:hAnsi="Times New Roman"/>
      <w:b/>
      <w:bCs/>
      <w:lang w:val="x-none" w:eastAsia="x-none"/>
    </w:rPr>
  </w:style>
  <w:style w:type="paragraph" w:styleId="Poprawka">
    <w:name w:val="Revision"/>
    <w:hidden/>
    <w:uiPriority w:val="99"/>
    <w:semiHidden/>
    <w:rsid w:val="00665C3F"/>
    <w:rPr>
      <w:rFonts w:ascii="Times New Roman" w:hAnsi="Times New Roman"/>
    </w:rPr>
  </w:style>
  <w:style w:type="table" w:styleId="Tabela-Siatka">
    <w:name w:val="Table Grid"/>
    <w:basedOn w:val="Standardowy"/>
    <w:uiPriority w:val="99"/>
    <w:rsid w:val="00665C3F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wydatnienie">
    <w:name w:val="Emphasis"/>
    <w:uiPriority w:val="20"/>
    <w:qFormat/>
    <w:rsid w:val="00665C3F"/>
    <w:rPr>
      <w:i/>
      <w:iCs/>
    </w:rPr>
  </w:style>
  <w:style w:type="character" w:customStyle="1" w:styleId="text1">
    <w:name w:val="text1"/>
    <w:rsid w:val="00665C3F"/>
    <w:rPr>
      <w:rFonts w:ascii="Verdana" w:hAnsi="Verdana" w:hint="default"/>
      <w:color w:val="000000"/>
      <w:sz w:val="2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665C3F"/>
  </w:style>
  <w:style w:type="paragraph" w:styleId="NormalnyWeb">
    <w:name w:val="Normal (Web)"/>
    <w:basedOn w:val="Normalny"/>
    <w:unhideWhenUsed/>
    <w:qFormat/>
    <w:rsid w:val="00665C3F"/>
    <w:pPr>
      <w:spacing w:before="100" w:beforeAutospacing="1" w:after="100" w:afterAutospacing="1"/>
    </w:pPr>
    <w:rPr>
      <w:rFonts w:eastAsia="Times New Roman"/>
    </w:rPr>
  </w:style>
  <w:style w:type="character" w:customStyle="1" w:styleId="h2">
    <w:name w:val="h2"/>
    <w:rsid w:val="00665C3F"/>
  </w:style>
  <w:style w:type="paragraph" w:styleId="Tekstpodstawowy2">
    <w:name w:val="Body Text 2"/>
    <w:basedOn w:val="Normalny"/>
    <w:link w:val="Tekstpodstawowy2Znak"/>
    <w:uiPriority w:val="99"/>
    <w:unhideWhenUsed/>
    <w:rsid w:val="00F13364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F13364"/>
    <w:rPr>
      <w:sz w:val="22"/>
      <w:szCs w:val="22"/>
      <w:lang w:eastAsia="en-US"/>
    </w:rPr>
  </w:style>
  <w:style w:type="table" w:customStyle="1" w:styleId="TableGrid1">
    <w:name w:val="TableGrid1"/>
    <w:rsid w:val="00F13364"/>
    <w:rPr>
      <w:rFonts w:eastAsia="Times New Roman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link w:val="PodtytuZnak"/>
    <w:qFormat/>
    <w:rsid w:val="00F13364"/>
    <w:pPr>
      <w:jc w:val="center"/>
    </w:pPr>
    <w:rPr>
      <w:rFonts w:eastAsia="Times New Roman"/>
      <w:b/>
      <w:bCs/>
    </w:rPr>
  </w:style>
  <w:style w:type="character" w:customStyle="1" w:styleId="PodtytuZnak">
    <w:name w:val="Podtytuł Znak"/>
    <w:link w:val="Podtytu"/>
    <w:rsid w:val="00F1336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Akapitzlist11">
    <w:name w:val="Akapit z listą11"/>
    <w:basedOn w:val="Normalny"/>
    <w:rsid w:val="00F13364"/>
    <w:pPr>
      <w:ind w:left="720"/>
    </w:pPr>
  </w:style>
  <w:style w:type="paragraph" w:styleId="Listanumerowana">
    <w:name w:val="List Number"/>
    <w:basedOn w:val="Normalny"/>
    <w:unhideWhenUsed/>
    <w:rsid w:val="00F13364"/>
    <w:pPr>
      <w:numPr>
        <w:numId w:val="23"/>
      </w:numPr>
      <w:tabs>
        <w:tab w:val="clear" w:pos="360"/>
        <w:tab w:val="num" w:pos="1080"/>
      </w:tabs>
      <w:suppressAutoHyphens/>
    </w:pPr>
    <w:rPr>
      <w:rFonts w:eastAsia="Times New Roman" w:cs="Trebuchet MS"/>
    </w:rPr>
  </w:style>
  <w:style w:type="paragraph" w:styleId="Tytu">
    <w:name w:val="Title"/>
    <w:aliases w:val=" Znak,Znak Znak"/>
    <w:basedOn w:val="Normalny"/>
    <w:link w:val="TytuZnak"/>
    <w:uiPriority w:val="99"/>
    <w:qFormat/>
    <w:rsid w:val="00F13364"/>
    <w:pPr>
      <w:spacing w:line="271" w:lineRule="auto"/>
      <w:jc w:val="center"/>
    </w:pPr>
    <w:rPr>
      <w:rFonts w:ascii="Arial Narrow" w:eastAsia="Times New Roman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aliases w:val=" Znak Znak,Znak Znak Znak"/>
    <w:link w:val="Tytu"/>
    <w:uiPriority w:val="99"/>
    <w:rsid w:val="00F13364"/>
    <w:rPr>
      <w:rFonts w:ascii="Arial Narrow" w:eastAsia="Times New Roman" w:hAnsi="Arial Narrow"/>
      <w:b/>
      <w:bCs/>
      <w:color w:val="000000"/>
      <w:kern w:val="28"/>
      <w:sz w:val="108"/>
      <w:szCs w:val="108"/>
    </w:rPr>
  </w:style>
  <w:style w:type="character" w:styleId="UyteHipercze">
    <w:name w:val="FollowedHyperlink"/>
    <w:uiPriority w:val="99"/>
    <w:semiHidden/>
    <w:unhideWhenUsed/>
    <w:rsid w:val="00F13364"/>
    <w:rPr>
      <w:color w:val="954F72"/>
      <w:u w:val="single"/>
    </w:rPr>
  </w:style>
  <w:style w:type="paragraph" w:customStyle="1" w:styleId="Standard">
    <w:name w:val="Standard"/>
    <w:link w:val="StandardZnak"/>
    <w:qFormat/>
    <w:rsid w:val="00F13364"/>
    <w:pPr>
      <w:widowControl w:val="0"/>
    </w:pPr>
    <w:rPr>
      <w:rFonts w:ascii="Times New Roman" w:eastAsia="Times New Roman" w:hAnsi="Times New Roman"/>
    </w:rPr>
  </w:style>
  <w:style w:type="character" w:customStyle="1" w:styleId="StandardZnak">
    <w:name w:val="Standard Znak"/>
    <w:link w:val="Standard"/>
    <w:rsid w:val="00F13364"/>
    <w:rPr>
      <w:rFonts w:ascii="Times New Roman" w:eastAsia="Times New Roman" w:hAnsi="Times New Roman"/>
      <w:sz w:val="24"/>
      <w:szCs w:val="24"/>
    </w:rPr>
  </w:style>
  <w:style w:type="paragraph" w:customStyle="1" w:styleId="UmowaTytul">
    <w:name w:val="Umowa Tytul"/>
    <w:basedOn w:val="Normalny"/>
    <w:rsid w:val="00F13364"/>
    <w:pPr>
      <w:spacing w:before="120" w:after="240"/>
      <w:jc w:val="center"/>
    </w:pPr>
    <w:rPr>
      <w:rFonts w:ascii="Arial" w:eastAsia="Times New Roman" w:hAnsi="Arial" w:cs="Tahoma"/>
      <w:b/>
      <w:i/>
      <w:smallCaps/>
      <w:sz w:val="32"/>
      <w:szCs w:val="20"/>
      <w:lang w:eastAsia="de-DE"/>
    </w:rPr>
  </w:style>
  <w:style w:type="paragraph" w:customStyle="1" w:styleId="UmowaStandardowy">
    <w:name w:val="Umowa Standardowy"/>
    <w:basedOn w:val="Normalny"/>
    <w:rsid w:val="00F13364"/>
    <w:pPr>
      <w:numPr>
        <w:ilvl w:val="1"/>
        <w:numId w:val="9"/>
      </w:numPr>
      <w:spacing w:after="120"/>
      <w:jc w:val="both"/>
    </w:pPr>
    <w:rPr>
      <w:rFonts w:ascii="Arial" w:eastAsia="Times New Roman" w:hAnsi="Arial"/>
      <w:sz w:val="18"/>
      <w:szCs w:val="20"/>
      <w:lang w:eastAsia="de-DE"/>
    </w:rPr>
  </w:style>
  <w:style w:type="paragraph" w:customStyle="1" w:styleId="UmowaNaglowek1">
    <w:name w:val="Umowa Naglowek 1"/>
    <w:basedOn w:val="Normalny"/>
    <w:rsid w:val="00F13364"/>
    <w:pPr>
      <w:keepNext/>
      <w:numPr>
        <w:numId w:val="9"/>
      </w:numPr>
      <w:spacing w:before="240" w:after="120" w:line="300" w:lineRule="exact"/>
      <w:jc w:val="center"/>
    </w:pPr>
    <w:rPr>
      <w:rFonts w:ascii="Arial" w:eastAsia="Times New Roman" w:hAnsi="Arial" w:cs="Tahoma"/>
      <w:b/>
      <w:caps/>
      <w:sz w:val="18"/>
      <w:szCs w:val="20"/>
      <w:lang w:eastAsia="de-DE"/>
    </w:rPr>
  </w:style>
  <w:style w:type="paragraph" w:customStyle="1" w:styleId="Style3">
    <w:name w:val="Style3"/>
    <w:basedOn w:val="Normalny"/>
    <w:uiPriority w:val="99"/>
    <w:rsid w:val="00F13364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ndara" w:eastAsia="Times New Roman" w:hAnsi="Candara"/>
    </w:rPr>
  </w:style>
  <w:style w:type="character" w:customStyle="1" w:styleId="FontStyle137">
    <w:name w:val="Font Style137"/>
    <w:uiPriority w:val="99"/>
    <w:rsid w:val="00F13364"/>
    <w:rPr>
      <w:rFonts w:ascii="Arial Narrow" w:hAnsi="Arial Narrow" w:cs="Arial Narrow"/>
      <w:color w:val="000000"/>
      <w:sz w:val="18"/>
      <w:szCs w:val="18"/>
    </w:rPr>
  </w:style>
  <w:style w:type="character" w:customStyle="1" w:styleId="txt-new">
    <w:name w:val="txt-new"/>
    <w:rsid w:val="00F13364"/>
  </w:style>
  <w:style w:type="character" w:customStyle="1" w:styleId="apple-converted-space">
    <w:name w:val="apple-converted-space"/>
    <w:rsid w:val="00F13364"/>
  </w:style>
  <w:style w:type="character" w:customStyle="1" w:styleId="FontStyle44">
    <w:name w:val="Font Style44"/>
    <w:uiPriority w:val="99"/>
    <w:rsid w:val="00F13364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Normalny"/>
    <w:uiPriority w:val="99"/>
    <w:rsid w:val="00F13364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styleId="Numerstrony">
    <w:name w:val="page number"/>
    <w:uiPriority w:val="99"/>
    <w:semiHidden/>
    <w:unhideWhenUsed/>
    <w:rsid w:val="00F13364"/>
  </w:style>
  <w:style w:type="character" w:customStyle="1" w:styleId="DeltaViewInsertion">
    <w:name w:val="DeltaView Insertion"/>
    <w:rsid w:val="00F13364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3364"/>
    <w:pPr>
      <w:ind w:left="720" w:hanging="720"/>
      <w:jc w:val="both"/>
    </w:pPr>
    <w:rPr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F13364"/>
    <w:rPr>
      <w:rFonts w:ascii="Times New Roman" w:hAnsi="Times New Roman"/>
      <w:lang w:eastAsia="en-GB"/>
    </w:rPr>
  </w:style>
  <w:style w:type="character" w:styleId="Odwoanieprzypisudolnego">
    <w:name w:val="footnote reference"/>
    <w:uiPriority w:val="99"/>
    <w:unhideWhenUsed/>
    <w:rsid w:val="00F13364"/>
    <w:rPr>
      <w:shd w:val="clear" w:color="auto" w:fill="auto"/>
      <w:vertAlign w:val="superscript"/>
    </w:rPr>
  </w:style>
  <w:style w:type="paragraph" w:customStyle="1" w:styleId="Text10">
    <w:name w:val="Text 1"/>
    <w:basedOn w:val="Normalny"/>
    <w:rsid w:val="00F13364"/>
    <w:pPr>
      <w:spacing w:before="120" w:after="120"/>
      <w:ind w:left="850"/>
      <w:jc w:val="both"/>
    </w:pPr>
    <w:rPr>
      <w:lang w:eastAsia="en-GB"/>
    </w:rPr>
  </w:style>
  <w:style w:type="paragraph" w:customStyle="1" w:styleId="NumPar1">
    <w:name w:val="NumPar 1"/>
    <w:basedOn w:val="Normalny"/>
    <w:next w:val="Text10"/>
    <w:rsid w:val="00F13364"/>
    <w:pPr>
      <w:numPr>
        <w:numId w:val="14"/>
      </w:numPr>
      <w:spacing w:before="120" w:after="120"/>
      <w:jc w:val="both"/>
    </w:pPr>
    <w:rPr>
      <w:lang w:eastAsia="en-GB"/>
    </w:rPr>
  </w:style>
  <w:style w:type="paragraph" w:customStyle="1" w:styleId="NumPar2">
    <w:name w:val="NumPar 2"/>
    <w:basedOn w:val="Normalny"/>
    <w:next w:val="Text10"/>
    <w:rsid w:val="00F13364"/>
    <w:pPr>
      <w:numPr>
        <w:ilvl w:val="1"/>
        <w:numId w:val="14"/>
      </w:numPr>
      <w:spacing w:before="120" w:after="120"/>
      <w:jc w:val="both"/>
    </w:pPr>
    <w:rPr>
      <w:lang w:eastAsia="en-GB"/>
    </w:rPr>
  </w:style>
  <w:style w:type="paragraph" w:customStyle="1" w:styleId="NumPar3">
    <w:name w:val="NumPar 3"/>
    <w:basedOn w:val="Normalny"/>
    <w:next w:val="Text10"/>
    <w:rsid w:val="00F13364"/>
    <w:pPr>
      <w:numPr>
        <w:ilvl w:val="2"/>
        <w:numId w:val="14"/>
      </w:numPr>
      <w:spacing w:before="120" w:after="120"/>
      <w:jc w:val="both"/>
    </w:pPr>
    <w:rPr>
      <w:lang w:eastAsia="en-GB"/>
    </w:rPr>
  </w:style>
  <w:style w:type="paragraph" w:customStyle="1" w:styleId="NumPar4">
    <w:name w:val="NumPar 4"/>
    <w:basedOn w:val="Normalny"/>
    <w:next w:val="Text10"/>
    <w:rsid w:val="00F13364"/>
    <w:pPr>
      <w:numPr>
        <w:ilvl w:val="3"/>
        <w:numId w:val="14"/>
      </w:numPr>
      <w:spacing w:before="120" w:after="120"/>
      <w:jc w:val="both"/>
    </w:pPr>
    <w:rPr>
      <w:lang w:eastAsia="en-GB"/>
    </w:rPr>
  </w:style>
  <w:style w:type="character" w:customStyle="1" w:styleId="alb">
    <w:name w:val="a_lb"/>
    <w:rsid w:val="00F13364"/>
  </w:style>
  <w:style w:type="character" w:customStyle="1" w:styleId="alb-s">
    <w:name w:val="a_lb-s"/>
    <w:rsid w:val="00F13364"/>
  </w:style>
  <w:style w:type="paragraph" w:customStyle="1" w:styleId="Bezodst3fpf3w">
    <w:name w:val="Bez odstę3fpóf3w"/>
    <w:rsid w:val="00F13364"/>
    <w:pPr>
      <w:widowControl w:val="0"/>
      <w:suppressAutoHyphens/>
      <w:autoSpaceDE w:val="0"/>
    </w:pPr>
    <w:rPr>
      <w:rFonts w:ascii="Times New Roman" w:eastAsia="Times New Roman" w:hAnsi="Times New Roman"/>
    </w:rPr>
  </w:style>
  <w:style w:type="paragraph" w:customStyle="1" w:styleId="Tre3f3ftekstu">
    <w:name w:val="Treś3fć3f tekstu"/>
    <w:basedOn w:val="Normalny"/>
    <w:rsid w:val="00F13364"/>
    <w:pPr>
      <w:spacing w:line="160" w:lineRule="atLeast"/>
    </w:pPr>
    <w:rPr>
      <w:rFonts w:eastAsia="Times New Roman"/>
    </w:rPr>
  </w:style>
  <w:style w:type="paragraph" w:customStyle="1" w:styleId="rozdzia">
    <w:name w:val="rozdział"/>
    <w:basedOn w:val="Normalny"/>
    <w:rsid w:val="00F13364"/>
    <w:pPr>
      <w:suppressAutoHyphens/>
      <w:jc w:val="both"/>
    </w:pPr>
    <w:rPr>
      <w:rFonts w:ascii="Verdana" w:eastAsia="Times New Roman" w:hAnsi="Verdana"/>
      <w:bCs/>
      <w:sz w:val="20"/>
      <w:szCs w:val="20"/>
      <w:lang w:eastAsia="ar-SA"/>
    </w:rPr>
  </w:style>
  <w:style w:type="paragraph" w:customStyle="1" w:styleId="redniasiatka1akcent21">
    <w:name w:val="Średnia siatka 1 — akcent 21"/>
    <w:basedOn w:val="Normalny"/>
    <w:uiPriority w:val="1"/>
    <w:qFormat/>
    <w:rsid w:val="00F13364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 Znak,L1 Znak,maz_wyliczenie Znak,opis dzialania Znak,K-P_odwolanie Znak,A_wyliczenie Znak,CW_Lista Znak"/>
    <w:link w:val="Akapitzlist"/>
    <w:uiPriority w:val="34"/>
    <w:qFormat/>
    <w:rsid w:val="00F13364"/>
    <w:rPr>
      <w:sz w:val="22"/>
      <w:szCs w:val="22"/>
      <w:lang w:eastAsia="en-US"/>
    </w:rPr>
  </w:style>
  <w:style w:type="character" w:customStyle="1" w:styleId="luchili">
    <w:name w:val="luc_hili"/>
    <w:rsid w:val="00F13364"/>
  </w:style>
  <w:style w:type="paragraph" w:customStyle="1" w:styleId="text-justify">
    <w:name w:val="text-justify"/>
    <w:basedOn w:val="Normalny"/>
    <w:rsid w:val="00F13364"/>
    <w:pPr>
      <w:spacing w:before="100" w:beforeAutospacing="1" w:after="100" w:afterAutospacing="1"/>
    </w:pPr>
  </w:style>
  <w:style w:type="paragraph" w:customStyle="1" w:styleId="Bezodstpw0">
    <w:name w:val="Bez odstêpów"/>
    <w:rsid w:val="00F13364"/>
    <w:pPr>
      <w:widowControl w:val="0"/>
      <w:suppressAutoHyphens/>
    </w:pPr>
    <w:rPr>
      <w:rFonts w:ascii="Times New Roman" w:eastAsia="Times New Roman" w:hAnsi="Times New Roman"/>
    </w:rPr>
  </w:style>
  <w:style w:type="character" w:customStyle="1" w:styleId="Bodytext">
    <w:name w:val="Body text_"/>
    <w:link w:val="Tekstpodstawowy8"/>
    <w:rsid w:val="00F13364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Bodytext2">
    <w:name w:val="Body text (2)_"/>
    <w:link w:val="Bodytext20"/>
    <w:rsid w:val="00F13364"/>
    <w:rPr>
      <w:rFonts w:ascii="MS Mincho" w:eastAsia="MS Mincho" w:hAnsi="MS Mincho" w:cs="MS Mincho"/>
      <w:sz w:val="18"/>
      <w:szCs w:val="18"/>
      <w:shd w:val="clear" w:color="auto" w:fill="FFFFFF"/>
    </w:rPr>
  </w:style>
  <w:style w:type="paragraph" w:customStyle="1" w:styleId="Tekstpodstawowy8">
    <w:name w:val="Tekst podstawowy8"/>
    <w:basedOn w:val="Normalny"/>
    <w:link w:val="Bodytext"/>
    <w:rsid w:val="00F13364"/>
    <w:pPr>
      <w:shd w:val="clear" w:color="auto" w:fill="FFFFFF"/>
      <w:spacing w:line="299" w:lineRule="exact"/>
      <w:ind w:hanging="420"/>
    </w:pPr>
    <w:rPr>
      <w:rFonts w:ascii="Arial" w:eastAsia="Arial" w:hAnsi="Arial" w:cs="Arial"/>
      <w:sz w:val="16"/>
      <w:szCs w:val="16"/>
    </w:rPr>
  </w:style>
  <w:style w:type="paragraph" w:customStyle="1" w:styleId="Bodytext20">
    <w:name w:val="Body text (2)"/>
    <w:basedOn w:val="Normalny"/>
    <w:link w:val="Bodytext2"/>
    <w:rsid w:val="00F13364"/>
    <w:pPr>
      <w:shd w:val="clear" w:color="auto" w:fill="FFFFFF"/>
      <w:spacing w:before="240" w:line="295" w:lineRule="exact"/>
    </w:pPr>
    <w:rPr>
      <w:rFonts w:ascii="MS Mincho" w:eastAsia="MS Mincho" w:hAnsi="MS Mincho" w:cs="MS Mincho"/>
      <w:sz w:val="18"/>
      <w:szCs w:val="18"/>
    </w:rPr>
  </w:style>
  <w:style w:type="character" w:customStyle="1" w:styleId="Teksttreci">
    <w:name w:val="Tekst treści_"/>
    <w:link w:val="Teksttreci0"/>
    <w:uiPriority w:val="99"/>
    <w:rsid w:val="00F13364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F13364"/>
    <w:pPr>
      <w:shd w:val="clear" w:color="auto" w:fill="FFFFFF"/>
      <w:spacing w:after="480" w:line="254" w:lineRule="exact"/>
      <w:ind w:hanging="780"/>
      <w:jc w:val="both"/>
    </w:pPr>
    <w:rPr>
      <w:rFonts w:ascii="Arial" w:hAnsi="Arial" w:cs="Arial"/>
      <w:sz w:val="21"/>
      <w:szCs w:val="21"/>
    </w:rPr>
  </w:style>
  <w:style w:type="paragraph" w:customStyle="1" w:styleId="Kolorowalistaakcent11">
    <w:name w:val="Kolorowa lista — akcent 11"/>
    <w:basedOn w:val="Normalny"/>
    <w:uiPriority w:val="34"/>
    <w:qFormat/>
    <w:rsid w:val="00F13364"/>
    <w:pPr>
      <w:ind w:left="720"/>
      <w:contextualSpacing/>
    </w:pPr>
    <w:rPr>
      <w:rFonts w:eastAsia="Times New Roman"/>
    </w:rPr>
  </w:style>
  <w:style w:type="character" w:customStyle="1" w:styleId="TeksttreciPogrubienie13">
    <w:name w:val="Tekst treści + Pogrubienie13"/>
    <w:uiPriority w:val="99"/>
    <w:rsid w:val="00F13364"/>
    <w:rPr>
      <w:rFonts w:ascii="Arial" w:hAnsi="Arial" w:cs="Arial"/>
      <w:b/>
      <w:bCs/>
      <w:spacing w:val="0"/>
      <w:sz w:val="21"/>
      <w:szCs w:val="21"/>
    </w:rPr>
  </w:style>
  <w:style w:type="character" w:customStyle="1" w:styleId="Nagwek20">
    <w:name w:val="Nagłówek #2_"/>
    <w:link w:val="Nagwek21"/>
    <w:uiPriority w:val="99"/>
    <w:rsid w:val="00F13364"/>
    <w:rPr>
      <w:rFonts w:ascii="Arial" w:hAnsi="Arial" w:cs="Arial"/>
      <w:sz w:val="21"/>
      <w:szCs w:val="21"/>
      <w:shd w:val="clear" w:color="auto" w:fill="FFFFFF"/>
    </w:rPr>
  </w:style>
  <w:style w:type="character" w:customStyle="1" w:styleId="TeksttreciPogrubienie9">
    <w:name w:val="Tekst treści + Pogrubienie9"/>
    <w:uiPriority w:val="99"/>
    <w:rsid w:val="00F13364"/>
    <w:rPr>
      <w:rFonts w:ascii="Arial" w:hAnsi="Arial" w:cs="Arial"/>
      <w:b/>
      <w:bCs/>
      <w:spacing w:val="0"/>
      <w:sz w:val="21"/>
      <w:szCs w:val="21"/>
    </w:rPr>
  </w:style>
  <w:style w:type="paragraph" w:customStyle="1" w:styleId="Nagwek21">
    <w:name w:val="Nagłówek #2"/>
    <w:basedOn w:val="Normalny"/>
    <w:link w:val="Nagwek20"/>
    <w:uiPriority w:val="99"/>
    <w:rsid w:val="00F13364"/>
    <w:pPr>
      <w:shd w:val="clear" w:color="auto" w:fill="FFFFFF"/>
      <w:spacing w:before="480" w:after="780" w:line="240" w:lineRule="atLeast"/>
      <w:outlineLvl w:val="1"/>
    </w:pPr>
    <w:rPr>
      <w:rFonts w:ascii="Arial" w:hAnsi="Arial" w:cs="Arial"/>
      <w:sz w:val="21"/>
      <w:szCs w:val="21"/>
    </w:rPr>
  </w:style>
  <w:style w:type="character" w:customStyle="1" w:styleId="Nierozpoznanawzmianka1">
    <w:name w:val="Nierozpoznana wzmianka1"/>
    <w:uiPriority w:val="99"/>
    <w:semiHidden/>
    <w:unhideWhenUsed/>
    <w:rsid w:val="00AD6870"/>
    <w:rPr>
      <w:color w:val="808080"/>
      <w:shd w:val="clear" w:color="auto" w:fill="E6E6E6"/>
    </w:rPr>
  </w:style>
  <w:style w:type="paragraph" w:styleId="Zwykytekst">
    <w:name w:val="Plain Text"/>
    <w:basedOn w:val="Normalny"/>
    <w:link w:val="ZwykytekstZnak"/>
    <w:rsid w:val="00E23899"/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23899"/>
    <w:rPr>
      <w:rFonts w:ascii="Courier New" w:eastAsia="Times New Roman" w:hAnsi="Courier New" w:cs="Courier New"/>
    </w:rPr>
  </w:style>
  <w:style w:type="character" w:customStyle="1" w:styleId="Heading2">
    <w:name w:val="Heading #2_"/>
    <w:link w:val="Heading20"/>
    <w:rsid w:val="00C570A9"/>
    <w:rPr>
      <w:rFonts w:cs="Calibri"/>
      <w:b/>
      <w:bCs/>
      <w:sz w:val="23"/>
      <w:szCs w:val="23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C570A9"/>
    <w:pPr>
      <w:widowControl w:val="0"/>
      <w:shd w:val="clear" w:color="auto" w:fill="FFFFFF"/>
      <w:spacing w:before="60" w:after="300" w:line="0" w:lineRule="atLeast"/>
      <w:jc w:val="center"/>
      <w:outlineLvl w:val="1"/>
    </w:pPr>
    <w:rPr>
      <w:rFonts w:cs="Calibri"/>
      <w:b/>
      <w:bCs/>
      <w:sz w:val="23"/>
      <w:szCs w:val="23"/>
    </w:rPr>
  </w:style>
  <w:style w:type="paragraph" w:customStyle="1" w:styleId="xl86">
    <w:name w:val="xl86"/>
    <w:basedOn w:val="Normalny"/>
    <w:uiPriority w:val="99"/>
    <w:rsid w:val="004F5AD4"/>
    <w:pPr>
      <w:spacing w:before="100" w:beforeAutospacing="1" w:after="100" w:afterAutospacing="1"/>
      <w:textAlignment w:val="top"/>
    </w:pPr>
    <w:rPr>
      <w:rFonts w:eastAsia="Times New Roman"/>
    </w:rPr>
  </w:style>
  <w:style w:type="table" w:customStyle="1" w:styleId="Tabela-Siatka1">
    <w:name w:val="Tabela - Siatka1"/>
    <w:basedOn w:val="Standardowy"/>
    <w:next w:val="Tabela-Siatka"/>
    <w:uiPriority w:val="99"/>
    <w:rsid w:val="0096580A"/>
    <w:rPr>
      <w:rFonts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3">
    <w:name w:val="Domyślna czcionka akapitu23"/>
    <w:qFormat/>
    <w:rsid w:val="001737C2"/>
  </w:style>
  <w:style w:type="character" w:customStyle="1" w:styleId="ox-3c381b3fb8-ox-fdf360a316-s1">
    <w:name w:val="ox-3c381b3fb8-ox-fdf360a316-s1"/>
    <w:basedOn w:val="Domylnaczcionkaakapitu"/>
    <w:rsid w:val="00AE30D4"/>
  </w:style>
  <w:style w:type="table" w:customStyle="1" w:styleId="Tabela-Siatka2">
    <w:name w:val="Tabela - Siatka2"/>
    <w:basedOn w:val="Standardowy"/>
    <w:next w:val="Tabela-Siatka"/>
    <w:uiPriority w:val="99"/>
    <w:rsid w:val="00143549"/>
    <w:rPr>
      <w:rFonts w:ascii="Times New Roman" w:eastAsia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E2251"/>
    <w:rPr>
      <w:color w:val="605E5C"/>
      <w:shd w:val="clear" w:color="auto" w:fill="E1DFDD"/>
    </w:rPr>
  </w:style>
  <w:style w:type="character" w:customStyle="1" w:styleId="redniasiatka1akcent2Znak">
    <w:name w:val="Średnia siatka 1 — akcent 2 Znak"/>
    <w:link w:val="redniasiatka1akcent2"/>
    <w:uiPriority w:val="34"/>
    <w:rsid w:val="00077C11"/>
    <w:rPr>
      <w:rFonts w:ascii="Times New Roman" w:eastAsia="Times New Roman" w:hAnsi="Times New Roman"/>
    </w:rPr>
  </w:style>
  <w:style w:type="table" w:styleId="redniasiatka1akcent2">
    <w:name w:val="Medium Grid 1 Accent 2"/>
    <w:basedOn w:val="Standardowy"/>
    <w:link w:val="redniasiatka1akcent2Znak"/>
    <w:uiPriority w:val="34"/>
    <w:semiHidden/>
    <w:unhideWhenUsed/>
    <w:rsid w:val="00077C11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paragraph" w:customStyle="1" w:styleId="Tekstpodstawowy1">
    <w:name w:val="Tekst podstawowy1"/>
    <w:basedOn w:val="Normalny"/>
    <w:rsid w:val="003C2F59"/>
    <w:pPr>
      <w:suppressAutoHyphens/>
      <w:spacing w:after="120" w:line="276" w:lineRule="auto"/>
    </w:pPr>
    <w:rPr>
      <w:rFonts w:ascii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6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4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7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2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9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9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492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8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3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2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66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48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08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71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56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30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69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48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88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90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92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5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173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4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89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02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70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80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11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95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42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04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62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52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051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67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46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17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9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75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45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97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18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20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23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366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82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773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5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d.ceidg.gov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ems.ms.gov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rod.ceidg.gov.pl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076D89-EA28-4E35-A9A2-1BC28FDAE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844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5903</CharactersWithSpaces>
  <SharedDoc>false</SharedDoc>
  <HLinks>
    <vt:vector size="24" baseType="variant">
      <vt:variant>
        <vt:i4>2359411</vt:i4>
      </vt:variant>
      <vt:variant>
        <vt:i4>9</vt:i4>
      </vt:variant>
      <vt:variant>
        <vt:i4>0</vt:i4>
      </vt:variant>
      <vt:variant>
        <vt:i4>5</vt:i4>
      </vt:variant>
      <vt:variant>
        <vt:lpwstr>https://prod.ceidg.gov.pl/</vt:lpwstr>
      </vt:variant>
      <vt:variant>
        <vt:lpwstr/>
      </vt:variant>
      <vt:variant>
        <vt:i4>3014737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/dokument/16888361#art(6(b))ust(5)pkt(2)</vt:lpwstr>
      </vt:variant>
      <vt:variant>
        <vt:i4>2031637</vt:i4>
      </vt:variant>
      <vt:variant>
        <vt:i4>3</vt:i4>
      </vt:variant>
      <vt:variant>
        <vt:i4>0</vt:i4>
      </vt:variant>
      <vt:variant>
        <vt:i4>5</vt:i4>
      </vt:variant>
      <vt:variant>
        <vt:lpwstr>http://www.zpkwz.pl/</vt:lpwstr>
      </vt:variant>
      <vt:variant>
        <vt:lpwstr/>
      </vt:variant>
      <vt:variant>
        <vt:i4>7864383</vt:i4>
      </vt:variant>
      <vt:variant>
        <vt:i4>0</vt:i4>
      </vt:variant>
      <vt:variant>
        <vt:i4>0</vt:i4>
      </vt:variant>
      <vt:variant>
        <vt:i4>5</vt:i4>
      </vt:variant>
      <vt:variant>
        <vt:lpwstr>mailto:sekretariat@zpkwz.pl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Bogdan Stanuch</cp:lastModifiedBy>
  <cp:revision>2</cp:revision>
  <cp:lastPrinted>2018-07-13T13:48:00Z</cp:lastPrinted>
  <dcterms:created xsi:type="dcterms:W3CDTF">2020-03-18T14:34:00Z</dcterms:created>
  <dcterms:modified xsi:type="dcterms:W3CDTF">2020-03-18T14:34:00Z</dcterms:modified>
</cp:coreProperties>
</file>